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4DE6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napToGrid/>
          <w:color w:val="auto"/>
          <w:kern w:val="2"/>
          <w:sz w:val="40"/>
          <w:szCs w:val="40"/>
          <w:lang w:val="en-US" w:eastAsia="zh-CN" w:bidi="ar-SA"/>
          <w14:ligatures w14:val="none"/>
        </w:rPr>
      </w:pPr>
    </w:p>
    <w:p w14:paraId="49D123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napToGrid/>
          <w:color w:val="auto"/>
          <w:kern w:val="2"/>
          <w:sz w:val="40"/>
          <w:szCs w:val="40"/>
          <w:lang w:val="en-US" w:eastAsia="zh-CN" w:bidi="ar-SA"/>
          <w14:ligatures w14:val="none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napToGrid/>
          <w:color w:val="auto"/>
          <w:kern w:val="2"/>
          <w:sz w:val="40"/>
          <w:szCs w:val="40"/>
          <w:lang w:val="en-US" w:eastAsia="zh-CN" w:bidi="ar-SA"/>
          <w14:ligatures w14:val="none"/>
        </w:rPr>
        <w:t>2026年建筑信息模型建模样题</w:t>
      </w:r>
      <w:bookmarkEnd w:id="0"/>
    </w:p>
    <w:p w14:paraId="1A30B75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88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7"/>
          <w:sz w:val="28"/>
          <w:szCs w:val="28"/>
          <w:lang w:val="en-US" w:eastAsia="zh-CN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1.</w:t>
      </w:r>
      <w:r>
        <w:rPr>
          <w:rFonts w:ascii="仿宋" w:hAnsi="仿宋" w:eastAsia="仿宋" w:cs="仿宋"/>
          <w:spacing w:val="5"/>
          <w:sz w:val="28"/>
          <w:szCs w:val="28"/>
        </w:rPr>
        <w:t>构件建模</w:t>
      </w:r>
    </w:p>
    <w:p w14:paraId="0240F51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36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任务1：依据</w:t>
      </w:r>
      <w:r>
        <w:rPr>
          <w:rFonts w:ascii="仿宋" w:hAnsi="仿宋" w:eastAsia="仿宋" w:cs="仿宋"/>
          <w:spacing w:val="-5"/>
          <w:sz w:val="28"/>
          <w:szCs w:val="28"/>
        </w:rPr>
        <w:t>下</w:t>
      </w:r>
      <w:r>
        <w:rPr>
          <w:rFonts w:ascii="仿宋" w:hAnsi="仿宋" w:eastAsia="仿宋" w:cs="仿宋"/>
          <w:spacing w:val="-3"/>
          <w:sz w:val="28"/>
          <w:szCs w:val="28"/>
        </w:rPr>
        <w:t>图中的独立基础平面图和立面图，请按照图示尺</w:t>
      </w:r>
      <w:r>
        <w:rPr>
          <w:rFonts w:ascii="仿宋" w:hAnsi="仿宋" w:eastAsia="仿宋" w:cs="仿宋"/>
          <w:spacing w:val="-16"/>
          <w:sz w:val="28"/>
          <w:szCs w:val="28"/>
        </w:rPr>
        <w:t>寸</w:t>
      </w:r>
      <w:r>
        <w:rPr>
          <w:rFonts w:ascii="仿宋" w:hAnsi="仿宋" w:eastAsia="仿宋" w:cs="仿宋"/>
          <w:spacing w:val="-13"/>
          <w:sz w:val="28"/>
          <w:szCs w:val="28"/>
        </w:rPr>
        <w:t>建</w:t>
      </w:r>
      <w:r>
        <w:rPr>
          <w:rFonts w:ascii="仿宋" w:hAnsi="仿宋" w:eastAsia="仿宋" w:cs="仿宋"/>
          <w:spacing w:val="-8"/>
          <w:sz w:val="28"/>
          <w:szCs w:val="28"/>
        </w:rPr>
        <w:t>立实体模型</w:t>
      </w:r>
      <w:r>
        <w:rPr>
          <w:rFonts w:hint="eastAsia" w:ascii="仿宋" w:hAnsi="仿宋" w:eastAsia="仿宋" w:cs="仿宋"/>
          <w:spacing w:val="-8"/>
          <w:sz w:val="28"/>
          <w:szCs w:val="28"/>
          <w:lang w:eastAsia="zh-CN"/>
        </w:rPr>
        <w:t>（</w:t>
      </w:r>
      <w:r>
        <w:rPr>
          <w:rFonts w:ascii="仿宋" w:hAnsi="仿宋" w:eastAsia="仿宋" w:cs="仿宋"/>
          <w:spacing w:val="-8"/>
          <w:sz w:val="28"/>
          <w:szCs w:val="28"/>
        </w:rPr>
        <w:t>如图所示</w:t>
      </w:r>
      <w:r>
        <w:rPr>
          <w:rFonts w:hint="eastAsia" w:ascii="仿宋" w:hAnsi="仿宋" w:eastAsia="仿宋" w:cs="仿宋"/>
          <w:spacing w:val="-8"/>
          <w:sz w:val="28"/>
          <w:szCs w:val="28"/>
          <w:lang w:eastAsia="zh-CN"/>
        </w:rPr>
        <w:t>）</w:t>
      </w:r>
      <w:r>
        <w:rPr>
          <w:rFonts w:ascii="仿宋" w:hAnsi="仿宋" w:eastAsia="仿宋" w:cs="仿宋"/>
          <w:spacing w:val="-8"/>
          <w:sz w:val="28"/>
          <w:szCs w:val="28"/>
        </w:rPr>
        <w:t>，材料为C30，该基础布置标高为-1.5m，</w:t>
      </w:r>
      <w:r>
        <w:rPr>
          <w:rFonts w:ascii="仿宋" w:hAnsi="仿宋" w:eastAsia="仿宋" w:cs="仿宋"/>
          <w:spacing w:val="-6"/>
          <w:sz w:val="28"/>
          <w:szCs w:val="28"/>
        </w:rPr>
        <w:t>将</w:t>
      </w:r>
      <w:r>
        <w:rPr>
          <w:rFonts w:ascii="仿宋" w:hAnsi="仿宋" w:eastAsia="仿宋" w:cs="仿宋"/>
          <w:spacing w:val="-3"/>
          <w:sz w:val="28"/>
          <w:szCs w:val="28"/>
        </w:rPr>
        <w:t>建好的模型以“任务1”为名，保存在竞赛文件夹中。</w:t>
      </w:r>
    </w:p>
    <w:p w14:paraId="702FC37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0" w:right="70" w:firstLine="568"/>
        <w:jc w:val="center"/>
      </w:pPr>
      <w:r>
        <w:drawing>
          <wp:inline distT="0" distB="0" distL="0" distR="0">
            <wp:extent cx="3302000" cy="2640330"/>
            <wp:effectExtent l="0" t="0" r="12700" b="7620"/>
            <wp:docPr id="21" name="IM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 2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02000" cy="2640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8C085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36" w:firstLineChars="200"/>
        <w:textAlignment w:val="baseline"/>
        <w:rPr>
          <w:rFonts w:ascii="仿宋" w:hAnsi="仿宋" w:eastAsia="仿宋" w:cs="仿宋"/>
          <w:spacing w:val="-5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任务2：将上</w:t>
      </w:r>
      <w:r>
        <w:rPr>
          <w:rFonts w:ascii="仿宋" w:hAnsi="仿宋" w:eastAsia="仿宋" w:cs="仿宋"/>
          <w:color w:val="auto"/>
          <w:spacing w:val="-5"/>
          <w:sz w:val="28"/>
          <w:szCs w:val="28"/>
        </w:rPr>
        <w:t>述</w:t>
      </w:r>
      <w:ins w:id="0" w:author="何远燊" w:date="2023-06-27T15:23:13Z">
        <w:r>
          <w:rPr>
            <w:rFonts w:hint="eastAsia" w:ascii="仿宋" w:hAnsi="仿宋" w:eastAsia="仿宋" w:cs="仿宋"/>
            <w:color w:val="auto"/>
            <w:spacing w:val="-5"/>
            <w:sz w:val="28"/>
            <w:szCs w:val="28"/>
            <w:lang w:eastAsia="zh-CN"/>
          </w:rPr>
          <w:t>构件</w:t>
        </w:r>
      </w:ins>
      <w:r>
        <w:rPr>
          <w:rFonts w:ascii="仿宋" w:hAnsi="仿宋" w:eastAsia="仿宋" w:cs="仿宋"/>
          <w:color w:val="auto"/>
          <w:spacing w:val="-3"/>
          <w:sz w:val="28"/>
          <w:szCs w:val="28"/>
        </w:rPr>
        <w:t>载入新建</w:t>
      </w:r>
      <w:r>
        <w:rPr>
          <w:rFonts w:ascii="仿宋" w:hAnsi="仿宋" w:eastAsia="仿宋" w:cs="仿宋"/>
          <w:spacing w:val="-3"/>
          <w:sz w:val="28"/>
          <w:szCs w:val="28"/>
        </w:rPr>
        <w:t>项目中，创建独立基础平面和立</w:t>
      </w:r>
      <w:r>
        <w:rPr>
          <w:rFonts w:ascii="仿宋" w:hAnsi="仿宋" w:eastAsia="仿宋" w:cs="仿宋"/>
          <w:spacing w:val="-22"/>
          <w:sz w:val="28"/>
          <w:szCs w:val="28"/>
        </w:rPr>
        <w:t>面视</w:t>
      </w:r>
      <w:r>
        <w:rPr>
          <w:rFonts w:ascii="仿宋" w:hAnsi="仿宋" w:eastAsia="仿宋" w:cs="仿宋"/>
          <w:spacing w:val="-13"/>
          <w:sz w:val="28"/>
          <w:szCs w:val="28"/>
        </w:rPr>
        <w:t>图</w:t>
      </w:r>
      <w:r>
        <w:rPr>
          <w:rFonts w:ascii="仿宋" w:hAnsi="仿宋" w:eastAsia="仿宋" w:cs="仿宋"/>
          <w:spacing w:val="-11"/>
          <w:sz w:val="28"/>
          <w:szCs w:val="28"/>
        </w:rPr>
        <w:t>，按照国家建筑制图标准的要求加以标注。按要求导出模型相</w:t>
      </w:r>
      <w:r>
        <w:rPr>
          <w:rFonts w:ascii="仿宋" w:hAnsi="仿宋" w:eastAsia="仿宋" w:cs="仿宋"/>
          <w:spacing w:val="-25"/>
          <w:sz w:val="28"/>
          <w:szCs w:val="28"/>
        </w:rPr>
        <w:t>应</w:t>
      </w:r>
      <w:r>
        <w:rPr>
          <w:rFonts w:ascii="仿宋" w:hAnsi="仿宋" w:eastAsia="仿宋" w:cs="仿宋"/>
          <w:spacing w:val="-17"/>
          <w:sz w:val="28"/>
          <w:szCs w:val="28"/>
        </w:rPr>
        <w:t>成果</w:t>
      </w:r>
      <w:r>
        <w:rPr>
          <w:rFonts w:hint="eastAsia" w:ascii="仿宋" w:hAnsi="仿宋" w:eastAsia="仿宋" w:cs="仿宋"/>
          <w:spacing w:val="-17"/>
          <w:sz w:val="28"/>
          <w:szCs w:val="28"/>
          <w:lang w:eastAsia="zh-CN"/>
        </w:rPr>
        <w:t>：</w:t>
      </w:r>
      <w:r>
        <w:rPr>
          <w:rFonts w:ascii="仿宋" w:hAnsi="仿宋" w:eastAsia="仿宋" w:cs="仿宋"/>
          <w:spacing w:val="-17"/>
          <w:sz w:val="28"/>
          <w:szCs w:val="28"/>
        </w:rPr>
        <w:t>创建A3图纸，插入图框、以1:50出图比例创建独立基础的</w:t>
      </w:r>
      <w:r>
        <w:rPr>
          <w:rFonts w:ascii="仿宋" w:hAnsi="仿宋" w:eastAsia="仿宋" w:cs="仿宋"/>
          <w:spacing w:val="-20"/>
          <w:sz w:val="28"/>
          <w:szCs w:val="28"/>
        </w:rPr>
        <w:t>施工</w:t>
      </w:r>
      <w:r>
        <w:rPr>
          <w:rFonts w:ascii="仿宋" w:hAnsi="仿宋" w:eastAsia="仿宋" w:cs="仿宋"/>
          <w:spacing w:val="-16"/>
          <w:sz w:val="28"/>
          <w:szCs w:val="28"/>
        </w:rPr>
        <w:t>图</w:t>
      </w:r>
      <w:r>
        <w:rPr>
          <w:rFonts w:ascii="仿宋" w:hAnsi="仿宋" w:eastAsia="仿宋" w:cs="仿宋"/>
          <w:spacing w:val="-10"/>
          <w:sz w:val="28"/>
          <w:szCs w:val="28"/>
        </w:rPr>
        <w:t>；并以“任务2”为文件名导出pdf格式的矢量文件，存于竞</w:t>
      </w:r>
      <w:r>
        <w:rPr>
          <w:rFonts w:ascii="仿宋" w:hAnsi="仿宋" w:eastAsia="仿宋" w:cs="仿宋"/>
          <w:spacing w:val="-7"/>
          <w:sz w:val="28"/>
          <w:szCs w:val="28"/>
        </w:rPr>
        <w:t>赛</w:t>
      </w:r>
      <w:r>
        <w:rPr>
          <w:rFonts w:ascii="仿宋" w:hAnsi="仿宋" w:eastAsia="仿宋" w:cs="仿宋"/>
          <w:spacing w:val="-5"/>
          <w:sz w:val="28"/>
          <w:szCs w:val="28"/>
        </w:rPr>
        <w:t>文件夹中。</w:t>
      </w:r>
    </w:p>
    <w:p w14:paraId="57B116D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32" w:firstLineChars="200"/>
        <w:textAlignment w:val="baseline"/>
        <w:rPr>
          <w:rFonts w:hint="eastAsia" w:ascii="仿宋" w:hAnsi="仿宋" w:eastAsia="仿宋" w:cs="仿宋"/>
          <w:spacing w:val="-4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pacing w:val="-7"/>
          <w:sz w:val="28"/>
          <w:szCs w:val="28"/>
          <w:lang w:val="en-US" w:eastAsia="zh-CN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2.</w:t>
      </w:r>
      <w:r>
        <w:rPr>
          <w:rFonts w:ascii="仿宋" w:hAnsi="仿宋" w:eastAsia="仿宋" w:cs="仿宋"/>
          <w:spacing w:val="-4"/>
          <w:sz w:val="28"/>
          <w:szCs w:val="28"/>
        </w:rPr>
        <w:t>土建建模</w:t>
      </w:r>
    </w:p>
    <w:p w14:paraId="712F447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96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6"/>
          <w:sz w:val="28"/>
          <w:szCs w:val="28"/>
        </w:rPr>
        <w:t>任</w:t>
      </w:r>
      <w:r>
        <w:rPr>
          <w:rFonts w:ascii="仿宋" w:hAnsi="仿宋" w:eastAsia="仿宋" w:cs="仿宋"/>
          <w:spacing w:val="-10"/>
          <w:sz w:val="28"/>
          <w:szCs w:val="28"/>
        </w:rPr>
        <w:t>务</w:t>
      </w:r>
      <w:r>
        <w:rPr>
          <w:rFonts w:ascii="仿宋" w:hAnsi="仿宋" w:eastAsia="仿宋" w:cs="仿宋"/>
          <w:spacing w:val="-8"/>
          <w:sz w:val="28"/>
          <w:szCs w:val="28"/>
        </w:rPr>
        <w:t>3：下图是某办公楼标准层的施工图，包含建筑、结构专业。请根据所给施工图，创建该房屋的建筑信息模型；并将模型</w:t>
      </w:r>
      <w:r>
        <w:rPr>
          <w:rFonts w:ascii="仿宋" w:hAnsi="仿宋" w:eastAsia="仿宋" w:cs="仿宋"/>
          <w:spacing w:val="-6"/>
          <w:sz w:val="28"/>
          <w:szCs w:val="28"/>
        </w:rPr>
        <w:t>成果以“任务3”命名，存于竞赛文件夹中</w:t>
      </w:r>
      <w:r>
        <w:rPr>
          <w:rFonts w:ascii="仿宋" w:hAnsi="仿宋" w:eastAsia="仿宋" w:cs="仿宋"/>
          <w:spacing w:val="-4"/>
          <w:sz w:val="28"/>
          <w:szCs w:val="28"/>
        </w:rPr>
        <w:t>。</w:t>
      </w:r>
    </w:p>
    <w:p w14:paraId="5C18095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0"/>
          <w:sz w:val="28"/>
          <w:szCs w:val="28"/>
        </w:rPr>
        <w:t>任</w:t>
      </w:r>
      <w:r>
        <w:rPr>
          <w:rFonts w:ascii="仿宋" w:hAnsi="仿宋" w:eastAsia="仿宋" w:cs="仿宋"/>
          <w:spacing w:val="-13"/>
          <w:sz w:val="28"/>
          <w:szCs w:val="28"/>
        </w:rPr>
        <w:t>务</w:t>
      </w:r>
      <w:r>
        <w:rPr>
          <w:rFonts w:ascii="仿宋" w:hAnsi="仿宋" w:eastAsia="仿宋" w:cs="仿宋"/>
          <w:spacing w:val="-10"/>
          <w:sz w:val="28"/>
          <w:szCs w:val="28"/>
        </w:rPr>
        <w:t>4：根据所建房屋建筑信息模型创建该建筑的底层平面视图，</w:t>
      </w:r>
      <w:r>
        <w:rPr>
          <w:rFonts w:ascii="仿宋" w:hAnsi="仿宋" w:eastAsia="仿宋" w:cs="仿宋"/>
          <w:spacing w:val="-1"/>
          <w:sz w:val="28"/>
          <w:szCs w:val="28"/>
        </w:rPr>
        <w:t>按照国家建筑制</w:t>
      </w:r>
      <w:r>
        <w:rPr>
          <w:rFonts w:ascii="仿宋" w:hAnsi="仿宋" w:eastAsia="仿宋" w:cs="仿宋"/>
          <w:sz w:val="28"/>
          <w:szCs w:val="28"/>
        </w:rPr>
        <w:t>图标准的要求加以标注。并按要求导出模型相应成</w:t>
      </w:r>
      <w:r>
        <w:rPr>
          <w:rFonts w:ascii="仿宋" w:hAnsi="仿宋" w:eastAsia="仿宋" w:cs="仿宋"/>
          <w:spacing w:val="-28"/>
          <w:sz w:val="28"/>
          <w:szCs w:val="28"/>
        </w:rPr>
        <w:t>果</w:t>
      </w:r>
      <w:r>
        <w:rPr>
          <w:rFonts w:hint="eastAsia" w:ascii="仿宋" w:hAnsi="仿宋" w:eastAsia="仿宋" w:cs="仿宋"/>
          <w:spacing w:val="-28"/>
          <w:sz w:val="28"/>
          <w:szCs w:val="28"/>
          <w:lang w:eastAsia="zh-CN"/>
        </w:rPr>
        <w:t>：</w:t>
      </w:r>
      <w:r>
        <w:rPr>
          <w:rFonts w:ascii="仿宋" w:hAnsi="仿宋" w:eastAsia="仿宋" w:cs="仿宋"/>
          <w:spacing w:val="-14"/>
          <w:sz w:val="28"/>
          <w:szCs w:val="28"/>
        </w:rPr>
        <w:t>创建A0图纸，插入图框、以1:100出图比例创建建筑平面施工</w:t>
      </w:r>
      <w:r>
        <w:rPr>
          <w:rFonts w:ascii="仿宋" w:hAnsi="仿宋" w:eastAsia="仿宋" w:cs="仿宋"/>
          <w:spacing w:val="-11"/>
          <w:sz w:val="28"/>
          <w:szCs w:val="28"/>
        </w:rPr>
        <w:t>图；并以“任务4”为文件名导出pd</w:t>
      </w:r>
      <w:r>
        <w:rPr>
          <w:rFonts w:ascii="仿宋" w:hAnsi="仿宋" w:eastAsia="仿宋" w:cs="仿宋"/>
          <w:spacing w:val="-6"/>
          <w:sz w:val="28"/>
          <w:szCs w:val="28"/>
        </w:rPr>
        <w:t>f</w:t>
      </w:r>
      <w:r>
        <w:rPr>
          <w:rFonts w:ascii="仿宋" w:hAnsi="仿宋" w:eastAsia="仿宋" w:cs="仿宋"/>
          <w:spacing w:val="-11"/>
          <w:sz w:val="28"/>
          <w:szCs w:val="28"/>
        </w:rPr>
        <w:t>格式的矢量文件，存于竞赛文</w:t>
      </w:r>
      <w:r>
        <w:rPr>
          <w:rFonts w:ascii="仿宋" w:hAnsi="仿宋" w:eastAsia="仿宋" w:cs="仿宋"/>
          <w:spacing w:val="-14"/>
          <w:sz w:val="28"/>
          <w:szCs w:val="28"/>
        </w:rPr>
        <w:t>件</w:t>
      </w:r>
      <w:r>
        <w:rPr>
          <w:rFonts w:ascii="仿宋" w:hAnsi="仿宋" w:eastAsia="仿宋" w:cs="仿宋"/>
          <w:spacing w:val="-11"/>
          <w:sz w:val="28"/>
          <w:szCs w:val="28"/>
        </w:rPr>
        <w:t>夹中。</w:t>
      </w:r>
    </w:p>
    <w:p w14:paraId="21C62BF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88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7"/>
          <w:sz w:val="28"/>
          <w:szCs w:val="28"/>
          <w:lang w:val="en-US" w:eastAsia="zh-CN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3.</w:t>
      </w:r>
      <w:r>
        <w:rPr>
          <w:rFonts w:ascii="仿宋" w:hAnsi="仿宋" w:eastAsia="仿宋" w:cs="仿宋"/>
          <w:spacing w:val="5"/>
          <w:sz w:val="28"/>
          <w:szCs w:val="28"/>
        </w:rPr>
        <w:t>机电建模</w:t>
      </w:r>
    </w:p>
    <w:p w14:paraId="3BD0974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36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任务5：根</w:t>
      </w:r>
      <w:r>
        <w:rPr>
          <w:rFonts w:ascii="仿宋" w:hAnsi="仿宋" w:eastAsia="仿宋" w:cs="仿宋"/>
          <w:spacing w:val="-5"/>
          <w:sz w:val="28"/>
          <w:szCs w:val="28"/>
        </w:rPr>
        <w:t>据</w:t>
      </w:r>
      <w:r>
        <w:rPr>
          <w:rFonts w:ascii="仿宋" w:hAnsi="仿宋" w:eastAsia="仿宋" w:cs="仿宋"/>
          <w:spacing w:val="-3"/>
          <w:sz w:val="28"/>
          <w:szCs w:val="28"/>
        </w:rPr>
        <w:t>赛题所给定的喷淋图纸完成</w:t>
      </w:r>
      <w:r>
        <w:rPr>
          <w:rFonts w:hint="eastAsia" w:ascii="仿宋" w:hAnsi="仿宋" w:eastAsia="仿宋" w:cs="仿宋"/>
          <w:spacing w:val="-3"/>
          <w:sz w:val="28"/>
          <w:szCs w:val="28"/>
          <w:lang w:val="en-US" w:eastAsia="zh-CN"/>
        </w:rPr>
        <w:t>水管管道</w:t>
      </w:r>
      <w:r>
        <w:rPr>
          <w:rFonts w:ascii="仿宋" w:hAnsi="仿宋" w:eastAsia="仿宋" w:cs="仿宋"/>
          <w:spacing w:val="-3"/>
          <w:sz w:val="28"/>
          <w:szCs w:val="28"/>
        </w:rPr>
        <w:t>与设</w:t>
      </w:r>
      <w:r>
        <w:rPr>
          <w:rFonts w:ascii="仿宋" w:hAnsi="仿宋" w:eastAsia="仿宋" w:cs="仿宋"/>
          <w:spacing w:val="-6"/>
          <w:sz w:val="28"/>
          <w:szCs w:val="28"/>
        </w:rPr>
        <w:t>备</w:t>
      </w:r>
      <w:r>
        <w:rPr>
          <w:rFonts w:ascii="仿宋" w:hAnsi="仿宋" w:eastAsia="仿宋" w:cs="仿宋"/>
          <w:spacing w:val="-3"/>
          <w:sz w:val="28"/>
          <w:szCs w:val="28"/>
        </w:rPr>
        <w:t>构件建模以“任务5”命名，存于竞赛文件夹中。</w:t>
      </w:r>
    </w:p>
    <w:p w14:paraId="6392FB3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center"/>
      </w:pPr>
      <w:r>
        <w:drawing>
          <wp:inline distT="0" distB="0" distL="0" distR="0">
            <wp:extent cx="5752465" cy="6032500"/>
            <wp:effectExtent l="0" t="0" r="635" b="6350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52465" cy="6033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D7355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sectPr>
          <w:footerReference r:id="rId5" w:type="default"/>
          <w:pgSz w:w="11907" w:h="16839"/>
          <w:pgMar w:top="1431" w:right="1246" w:bottom="1137" w:left="1601" w:header="0" w:footer="887" w:gutter="0"/>
          <w:cols w:space="720" w:num="1"/>
        </w:sectPr>
      </w:pPr>
    </w:p>
    <w:p w14:paraId="078C975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4"/>
        <w:textAlignment w:val="center"/>
      </w:pPr>
      <w:r>
        <w:drawing>
          <wp:inline distT="0" distB="0" distL="0" distR="0">
            <wp:extent cx="5574030" cy="6097905"/>
            <wp:effectExtent l="0" t="0" r="0" b="0"/>
            <wp:docPr id="23" name="IM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 23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74664" cy="6098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0DBC6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sectPr>
          <w:footerReference r:id="rId6" w:type="default"/>
          <w:pgSz w:w="11907" w:h="16839"/>
          <w:pgMar w:top="1431" w:right="1327" w:bottom="1137" w:left="1785" w:header="0" w:footer="887" w:gutter="0"/>
          <w:cols w:space="720" w:num="1"/>
        </w:sectPr>
      </w:pPr>
    </w:p>
    <w:p w14:paraId="6D442A5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4"/>
        <w:textAlignment w:val="center"/>
      </w:pPr>
      <w:r>
        <w:drawing>
          <wp:inline distT="0" distB="0" distL="0" distR="0">
            <wp:extent cx="5464810" cy="6304280"/>
            <wp:effectExtent l="0" t="0" r="0" b="0"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65444" cy="6304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327B7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sectPr>
          <w:footerReference r:id="rId7" w:type="default"/>
          <w:pgSz w:w="11907" w:h="16839"/>
          <w:pgMar w:top="1431" w:right="1499" w:bottom="1137" w:left="1785" w:header="0" w:footer="887" w:gutter="0"/>
          <w:cols w:space="720" w:num="1"/>
        </w:sectPr>
      </w:pPr>
    </w:p>
    <w:p w14:paraId="60C3832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center"/>
      </w:pPr>
      <w:r>
        <w:drawing>
          <wp:inline distT="0" distB="0" distL="0" distR="0">
            <wp:extent cx="5775960" cy="6370955"/>
            <wp:effectExtent l="0" t="0" r="0" b="0"/>
            <wp:docPr id="25" name="IM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 25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75960" cy="6370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A7F74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sectPr>
          <w:footerReference r:id="rId8" w:type="default"/>
          <w:pgSz w:w="11907" w:h="16839"/>
          <w:pgMar w:top="1431" w:right="1277" w:bottom="1137" w:left="1533" w:header="0" w:footer="887" w:gutter="0"/>
          <w:cols w:space="720" w:num="1"/>
        </w:sectPr>
      </w:pPr>
    </w:p>
    <w:p w14:paraId="089F7C2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4"/>
        <w:textAlignment w:val="center"/>
      </w:pPr>
      <w:r>
        <w:drawing>
          <wp:inline distT="0" distB="0" distL="0" distR="0">
            <wp:extent cx="5472430" cy="6256020"/>
            <wp:effectExtent l="0" t="0" r="0" b="0"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72430" cy="6256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27595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sectPr>
          <w:footerReference r:id="rId9" w:type="default"/>
          <w:pgSz w:w="11907" w:h="16839"/>
          <w:pgMar w:top="1431" w:right="1488" w:bottom="1137" w:left="1785" w:header="0" w:footer="887" w:gutter="0"/>
          <w:cols w:space="720" w:num="1"/>
        </w:sectPr>
      </w:pPr>
    </w:p>
    <w:p w14:paraId="7B4E8C6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center"/>
        <w:sectPr>
          <w:footerReference r:id="rId10" w:type="default"/>
          <w:pgSz w:w="11907" w:h="16839"/>
          <w:pgMar w:top="1431" w:right="1361" w:bottom="1137" w:left="1371" w:header="0" w:footer="887" w:gutter="0"/>
          <w:cols w:space="720" w:num="1"/>
        </w:sectPr>
      </w:pPr>
      <w:r>
        <w:drawing>
          <wp:inline distT="0" distB="0" distL="0" distR="0">
            <wp:extent cx="5741035" cy="8244205"/>
            <wp:effectExtent l="0" t="0" r="12065" b="10795"/>
            <wp:docPr id="27" name="IM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 27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41035" cy="8244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5FD9E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textAlignment w:val="baseline"/>
        <w:rPr>
          <w:rFonts w:ascii="仿宋" w:hAnsi="仿宋" w:eastAsia="仿宋" w:cs="仿宋"/>
          <w:sz w:val="28"/>
          <w:szCs w:val="28"/>
        </w:rPr>
      </w:pPr>
    </w:p>
    <w:sectPr>
      <w:footerReference r:id="rId11" w:type="default"/>
      <w:pgSz w:w="11907" w:h="16839"/>
      <w:pgMar w:top="1426" w:right="1756" w:bottom="1137" w:left="1785" w:header="0" w:footer="88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KSOF4B1AA1F4">
    <w:panose1 w:val="02000000000000000000"/>
    <w:charset w:val="86"/>
    <w:family w:val="auto"/>
    <w:pitch w:val="default"/>
    <w:sig w:usb0="00000001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168A24">
    <w:pPr>
      <w:spacing w:line="186" w:lineRule="auto"/>
      <w:ind w:left="4269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-9"/>
        <w:sz w:val="28"/>
        <w:szCs w:val="28"/>
      </w:rPr>
      <w:t>1</w:t>
    </w:r>
    <w:r>
      <w:rPr>
        <w:rFonts w:ascii="Times New Roman" w:hAnsi="Times New Roman" w:eastAsia="Times New Roman" w:cs="Times New Roman"/>
        <w:spacing w:val="-7"/>
        <w:sz w:val="28"/>
        <w:szCs w:val="28"/>
      </w:rPr>
      <w:t>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53C3C8">
    <w:pPr>
      <w:spacing w:line="186" w:lineRule="auto"/>
      <w:ind w:left="4084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-9"/>
        <w:sz w:val="28"/>
        <w:szCs w:val="28"/>
      </w:rPr>
      <w:t>1</w:t>
    </w:r>
    <w:r>
      <w:rPr>
        <w:rFonts w:ascii="Times New Roman" w:hAnsi="Times New Roman" w:eastAsia="Times New Roman" w:cs="Times New Roman"/>
        <w:spacing w:val="-7"/>
        <w:sz w:val="28"/>
        <w:szCs w:val="28"/>
      </w:rPr>
      <w:t>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F94D23">
    <w:pPr>
      <w:spacing w:line="186" w:lineRule="auto"/>
      <w:ind w:left="4084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-9"/>
        <w:sz w:val="28"/>
        <w:szCs w:val="28"/>
      </w:rPr>
      <w:t>1</w:t>
    </w:r>
    <w:r>
      <w:rPr>
        <w:rFonts w:ascii="Times New Roman" w:hAnsi="Times New Roman" w:eastAsia="Times New Roman" w:cs="Times New Roman"/>
        <w:spacing w:val="-7"/>
        <w:sz w:val="28"/>
        <w:szCs w:val="28"/>
      </w:rPr>
      <w:t>6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3FBCFE">
    <w:pPr>
      <w:spacing w:line="186" w:lineRule="auto"/>
      <w:ind w:left="4337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-9"/>
        <w:sz w:val="28"/>
        <w:szCs w:val="28"/>
      </w:rPr>
      <w:t>1</w:t>
    </w:r>
    <w:r>
      <w:rPr>
        <w:rFonts w:ascii="Times New Roman" w:hAnsi="Times New Roman" w:eastAsia="Times New Roman" w:cs="Times New Roman"/>
        <w:spacing w:val="-7"/>
        <w:sz w:val="28"/>
        <w:szCs w:val="28"/>
      </w:rPr>
      <w:t>7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75A08F">
    <w:pPr>
      <w:spacing w:line="186" w:lineRule="auto"/>
      <w:ind w:left="4084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-9"/>
        <w:sz w:val="28"/>
        <w:szCs w:val="28"/>
      </w:rPr>
      <w:t>1</w:t>
    </w:r>
    <w:r>
      <w:rPr>
        <w:rFonts w:ascii="Times New Roman" w:hAnsi="Times New Roman" w:eastAsia="Times New Roman" w:cs="Times New Roman"/>
        <w:spacing w:val="-7"/>
        <w:sz w:val="28"/>
        <w:szCs w:val="28"/>
      </w:rPr>
      <w:t>8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E268F6">
    <w:pPr>
      <w:spacing w:line="186" w:lineRule="auto"/>
      <w:ind w:left="4499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-9"/>
        <w:sz w:val="28"/>
        <w:szCs w:val="28"/>
      </w:rPr>
      <w:t>1</w:t>
    </w:r>
    <w:r>
      <w:rPr>
        <w:rFonts w:ascii="Times New Roman" w:hAnsi="Times New Roman" w:eastAsia="Times New Roman" w:cs="Times New Roman"/>
        <w:spacing w:val="-7"/>
        <w:sz w:val="28"/>
        <w:szCs w:val="28"/>
      </w:rPr>
      <w:t>9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F08789">
    <w:pPr>
      <w:spacing w:line="186" w:lineRule="auto"/>
      <w:ind w:left="4063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-3"/>
        <w:sz w:val="28"/>
        <w:szCs w:val="28"/>
      </w:rPr>
      <w:t>3</w:t>
    </w:r>
    <w:r>
      <w:rPr>
        <w:rFonts w:ascii="Times New Roman" w:hAnsi="Times New Roman" w:eastAsia="Times New Roman" w:cs="Times New Roman"/>
        <w:spacing w:val="-2"/>
        <w:sz w:val="28"/>
        <w:szCs w:val="28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何远燊">
    <w15:presenceInfo w15:providerId="WPS Office" w15:userId="22202144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ZjUwY2U4ZjFmNzI1OGM0ZjJjNzYzNzVlYTQ5NDc1OTkifQ=="/>
  </w:docVars>
  <w:rsids>
    <w:rsidRoot w:val="00000000"/>
    <w:rsid w:val="00116F19"/>
    <w:rsid w:val="02164828"/>
    <w:rsid w:val="08410A88"/>
    <w:rsid w:val="12786C5C"/>
    <w:rsid w:val="141037EB"/>
    <w:rsid w:val="19BE766E"/>
    <w:rsid w:val="1AF61E20"/>
    <w:rsid w:val="200D0FEE"/>
    <w:rsid w:val="20667486"/>
    <w:rsid w:val="20B873A7"/>
    <w:rsid w:val="259F0AA8"/>
    <w:rsid w:val="271929A6"/>
    <w:rsid w:val="2D9B551B"/>
    <w:rsid w:val="2F08545D"/>
    <w:rsid w:val="2FE57FED"/>
    <w:rsid w:val="3E4E048F"/>
    <w:rsid w:val="41C31A5A"/>
    <w:rsid w:val="42AA3A2E"/>
    <w:rsid w:val="448C05DF"/>
    <w:rsid w:val="46F04026"/>
    <w:rsid w:val="4C0A0B5C"/>
    <w:rsid w:val="5871047F"/>
    <w:rsid w:val="59923011"/>
    <w:rsid w:val="5A504207"/>
    <w:rsid w:val="5FD8658B"/>
    <w:rsid w:val="64417744"/>
    <w:rsid w:val="65B314DC"/>
    <w:rsid w:val="65D84419"/>
    <w:rsid w:val="685E3097"/>
    <w:rsid w:val="6E1119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microsoft.com/office/2011/relationships/people" Target="people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image" Target="media/image7.jpeg"/><Relationship Id="rId18" Type="http://schemas.openxmlformats.org/officeDocument/2006/relationships/image" Target="media/image6.jpeg"/><Relationship Id="rId17" Type="http://schemas.openxmlformats.org/officeDocument/2006/relationships/image" Target="media/image5.jpeg"/><Relationship Id="rId16" Type="http://schemas.openxmlformats.org/officeDocument/2006/relationships/image" Target="media/image4.jpeg"/><Relationship Id="rId15" Type="http://schemas.openxmlformats.org/officeDocument/2006/relationships/image" Target="media/image3.jpeg"/><Relationship Id="rId14" Type="http://schemas.openxmlformats.org/officeDocument/2006/relationships/image" Target="media/image2.jpeg"/><Relationship Id="rId13" Type="http://schemas.openxmlformats.org/officeDocument/2006/relationships/image" Target="media/image1.jpeg"/><Relationship Id="rId12" Type="http://schemas.openxmlformats.org/officeDocument/2006/relationships/theme" Target="theme/theme1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469</Words>
  <Characters>491</Characters>
  <TotalTime>3</TotalTime>
  <ScaleCrop>false</ScaleCrop>
  <LinksUpToDate>false</LinksUpToDate>
  <CharactersWithSpaces>491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2023-05-11T13:50:00Z</dcterms:created>
  <dc:creator>HP</dc:creator>
  <cp:lastModifiedBy>李倩</cp:lastModifiedBy>
  <dcterms:modified xsi:type="dcterms:W3CDTF">2025-12-16T09:01:57Z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2023-06-26T09:57:51Z</vt:filetime>
  </property>
  <property fmtid="{D5CDD505-2E9C-101B-9397-08002B2CF9AE}" pid="4" name="KSOProductBuildVer">
    <vt:lpwstr>2052-12.1.0.24034</vt:lpwstr>
  </property>
  <property fmtid="{D5CDD505-2E9C-101B-9397-08002B2CF9AE}" pid="5" name="ICV">
    <vt:lpwstr>DC571D60E6FC490DAAC22BC5967A502D_13</vt:lpwstr>
  </property>
  <property fmtid="{D5CDD505-2E9C-101B-9397-08002B2CF9AE}" pid="6" name="KSOTemplateDocerSaveRecord">
    <vt:lpwstr>eyJoZGlkIjoiMjBmNTMwYmNjMjk3ZWRmZTYwMDU3YmI0ZWNhMjFkZjEiLCJ1c2VySWQiOiI2MDAwODQ2MzAifQ==</vt:lpwstr>
  </property>
</Properties>
</file>