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10198B">
      <w:pPr>
        <w:spacing w:line="360" w:lineRule="auto"/>
        <w:jc w:val="center"/>
        <w:rPr>
          <w:ins w:id="0" w:author="shi Hang" w:date="2025-12-09T20:44:00Z"/>
          <w:rFonts w:ascii="宋体" w:hAnsi="宋体"/>
          <w:b/>
          <w:bCs/>
          <w:sz w:val="40"/>
          <w:szCs w:val="40"/>
        </w:rPr>
      </w:pPr>
      <w:r>
        <w:rPr>
          <w:rFonts w:ascii="宋体" w:hAnsi="宋体"/>
          <w:b/>
          <w:bCs/>
          <w:sz w:val="40"/>
          <w:szCs w:val="40"/>
        </w:rPr>
        <w:t>关于举办20</w:t>
      </w:r>
      <w:r>
        <w:rPr>
          <w:rFonts w:hint="eastAsia" w:ascii="宋体" w:hAnsi="宋体"/>
          <w:b/>
          <w:bCs/>
          <w:sz w:val="40"/>
          <w:szCs w:val="40"/>
        </w:rPr>
        <w:t>26</w:t>
      </w:r>
      <w:r>
        <w:rPr>
          <w:rFonts w:ascii="宋体" w:hAnsi="宋体"/>
          <w:b/>
          <w:bCs/>
          <w:sz w:val="40"/>
          <w:szCs w:val="40"/>
        </w:rPr>
        <w:t>年河北省职业院校技能大赛</w:t>
      </w:r>
    </w:p>
    <w:p w14:paraId="3BB9A5D3">
      <w:pPr>
        <w:spacing w:line="360" w:lineRule="auto"/>
        <w:jc w:val="center"/>
        <w:rPr>
          <w:rFonts w:hint="eastAsia" w:ascii="宋体" w:hAnsi="宋体"/>
          <w:b/>
          <w:bCs/>
          <w:sz w:val="40"/>
          <w:szCs w:val="40"/>
        </w:rPr>
      </w:pPr>
      <w:r>
        <w:rPr>
          <w:rFonts w:ascii="宋体" w:hAnsi="宋体"/>
          <w:b/>
          <w:bCs/>
          <w:sz w:val="40"/>
          <w:szCs w:val="40"/>
        </w:rPr>
        <w:t>工业软件开发技术（高职组）赛项的通知</w:t>
      </w:r>
    </w:p>
    <w:p w14:paraId="20BF4E90">
      <w:pPr>
        <w:spacing w:line="360" w:lineRule="auto"/>
        <w:rPr>
          <w:rFonts w:hint="eastAsia" w:ascii="仿宋" w:hAnsi="仿宋" w:eastAsia="仿宋"/>
          <w:sz w:val="28"/>
          <w:szCs w:val="28"/>
        </w:rPr>
      </w:pPr>
      <w:r>
        <w:rPr>
          <w:rFonts w:hint="eastAsia" w:ascii="仿宋" w:hAnsi="仿宋" w:eastAsia="仿宋"/>
          <w:sz w:val="28"/>
          <w:szCs w:val="28"/>
        </w:rPr>
        <w:t>各有关参赛单位：</w:t>
      </w:r>
    </w:p>
    <w:p w14:paraId="5BA3688A">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根据河北省教育厅下发的《河北省教育厅关于举办2026年河北省职业院校技能大赛的通知》（冀教职成函〔2025〕23号）文件精神，现将2026年河北省职业院校技能大赛工业软件开发技术（高职组）赛项的有关事项通知如下：</w:t>
      </w:r>
    </w:p>
    <w:p w14:paraId="34012864">
      <w:pPr>
        <w:spacing w:line="360" w:lineRule="auto"/>
        <w:ind w:firstLine="560" w:firstLineChars="200"/>
        <w:rPr>
          <w:rFonts w:hint="eastAsia" w:ascii="黑体" w:hAnsi="黑体" w:eastAsia="黑体"/>
          <w:sz w:val="28"/>
          <w:szCs w:val="28"/>
        </w:rPr>
      </w:pPr>
      <w:r>
        <w:rPr>
          <w:rFonts w:hint="eastAsia" w:ascii="黑体" w:hAnsi="黑体" w:eastAsia="黑体"/>
          <w:sz w:val="28"/>
          <w:szCs w:val="28"/>
        </w:rPr>
        <w:t>一、大赛组织机构</w:t>
      </w:r>
    </w:p>
    <w:p w14:paraId="2B774478">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主办单位：河北省教育厅</w:t>
      </w:r>
    </w:p>
    <w:p w14:paraId="0EC4B065">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承办单位：河北省新一代信息技术职业教育集团</w:t>
      </w:r>
    </w:p>
    <w:p w14:paraId="6FD05B23">
      <w:pPr>
        <w:spacing w:line="360" w:lineRule="auto"/>
        <w:ind w:firstLine="1960" w:firstLineChars="700"/>
        <w:rPr>
          <w:rFonts w:hint="eastAsia" w:ascii="仿宋" w:hAnsi="仿宋" w:eastAsia="仿宋"/>
          <w:sz w:val="28"/>
          <w:szCs w:val="28"/>
        </w:rPr>
      </w:pPr>
      <w:r>
        <w:rPr>
          <w:rFonts w:hint="eastAsia" w:ascii="仿宋" w:hAnsi="仿宋" w:eastAsia="仿宋"/>
          <w:sz w:val="28"/>
          <w:szCs w:val="28"/>
        </w:rPr>
        <w:t>邯郸职业技术学院</w:t>
      </w:r>
    </w:p>
    <w:p w14:paraId="274534E5">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技术支持：新道科技股份有限公司</w:t>
      </w:r>
    </w:p>
    <w:p w14:paraId="250AED51">
      <w:pPr>
        <w:spacing w:line="360" w:lineRule="auto"/>
        <w:ind w:firstLine="560" w:firstLineChars="200"/>
        <w:rPr>
          <w:rFonts w:hint="eastAsia" w:ascii="黑体" w:hAnsi="黑体" w:eastAsia="黑体"/>
          <w:sz w:val="28"/>
          <w:szCs w:val="28"/>
        </w:rPr>
      </w:pPr>
      <w:r>
        <w:rPr>
          <w:rFonts w:hint="eastAsia" w:ascii="黑体" w:hAnsi="黑体" w:eastAsia="黑体"/>
          <w:sz w:val="28"/>
          <w:szCs w:val="28"/>
        </w:rPr>
        <w:t>二、大赛日程安排</w:t>
      </w:r>
    </w:p>
    <w:p w14:paraId="2F3EF1C7">
      <w:pPr>
        <w:spacing w:line="360" w:lineRule="auto"/>
        <w:ind w:firstLine="562" w:firstLineChars="200"/>
        <w:rPr>
          <w:rFonts w:hint="eastAsia" w:ascii="仿宋" w:hAnsi="仿宋" w:eastAsia="仿宋"/>
          <w:b/>
          <w:bCs/>
          <w:sz w:val="28"/>
          <w:szCs w:val="28"/>
        </w:rPr>
      </w:pPr>
      <w:r>
        <w:rPr>
          <w:rFonts w:hint="eastAsia" w:ascii="仿宋" w:hAnsi="仿宋" w:eastAsia="仿宋"/>
          <w:b/>
          <w:bCs/>
          <w:sz w:val="28"/>
          <w:szCs w:val="28"/>
        </w:rPr>
        <w:t>（一）报名时间</w:t>
      </w:r>
    </w:p>
    <w:p w14:paraId="1CCE1F5C">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即日起至</w:t>
      </w:r>
      <w:r>
        <w:rPr>
          <w:rFonts w:hint="eastAsia" w:ascii="仿宋" w:hAnsi="仿宋" w:eastAsia="仿宋"/>
          <w:sz w:val="28"/>
          <w:szCs w:val="28"/>
          <w:highlight w:val="none"/>
        </w:rPr>
        <w:t>2025年12月</w:t>
      </w:r>
      <w:r>
        <w:rPr>
          <w:rFonts w:hint="eastAsia" w:ascii="仿宋" w:hAnsi="仿宋" w:eastAsia="仿宋"/>
          <w:sz w:val="28"/>
          <w:szCs w:val="28"/>
          <w:highlight w:val="none"/>
          <w:lang w:val="en-US" w:eastAsia="zh-CN"/>
        </w:rPr>
        <w:t>22</w:t>
      </w:r>
      <w:r>
        <w:rPr>
          <w:rFonts w:hint="eastAsia" w:ascii="仿宋" w:hAnsi="仿宋" w:eastAsia="仿宋"/>
          <w:sz w:val="28"/>
          <w:szCs w:val="28"/>
          <w:highlight w:val="none"/>
        </w:rPr>
        <w:t>日中午12</w:t>
      </w:r>
      <w:r>
        <w:rPr>
          <w:rFonts w:hint="eastAsia" w:ascii="仿宋" w:hAnsi="仿宋" w:eastAsia="仿宋"/>
          <w:sz w:val="28"/>
          <w:szCs w:val="28"/>
          <w:highlight w:val="none"/>
          <w:lang w:val="en-US" w:eastAsia="zh-CN"/>
        </w:rPr>
        <w:t>:</w:t>
      </w:r>
      <w:r>
        <w:rPr>
          <w:rFonts w:hint="eastAsia" w:ascii="仿宋" w:hAnsi="仿宋" w:eastAsia="仿宋"/>
          <w:sz w:val="28"/>
          <w:szCs w:val="28"/>
          <w:highlight w:val="none"/>
        </w:rPr>
        <w:t>00前</w:t>
      </w:r>
    </w:p>
    <w:p w14:paraId="2A95CB83">
      <w:pPr>
        <w:spacing w:line="360" w:lineRule="auto"/>
        <w:ind w:firstLine="562" w:firstLineChars="200"/>
        <w:rPr>
          <w:rFonts w:hint="eastAsia" w:ascii="仿宋" w:hAnsi="仿宋" w:eastAsia="仿宋"/>
          <w:b/>
          <w:bCs/>
          <w:sz w:val="28"/>
          <w:szCs w:val="28"/>
        </w:rPr>
      </w:pPr>
      <w:r>
        <w:rPr>
          <w:rFonts w:hint="eastAsia" w:ascii="仿宋" w:hAnsi="仿宋" w:eastAsia="仿宋"/>
          <w:b/>
          <w:bCs/>
          <w:sz w:val="28"/>
          <w:szCs w:val="28"/>
        </w:rPr>
        <w:t>（二）报到时间、地点</w:t>
      </w:r>
    </w:p>
    <w:p w14:paraId="4FAD382E">
      <w:pPr>
        <w:spacing w:line="360" w:lineRule="auto"/>
        <w:ind w:firstLine="560" w:firstLineChars="200"/>
        <w:rPr>
          <w:rFonts w:hint="eastAsia" w:ascii="仿宋" w:hAnsi="仿宋" w:eastAsia="仿宋"/>
          <w:sz w:val="28"/>
          <w:szCs w:val="28"/>
          <w:highlight w:val="none"/>
        </w:rPr>
      </w:pPr>
      <w:r>
        <w:rPr>
          <w:rFonts w:hint="eastAsia" w:ascii="仿宋" w:hAnsi="仿宋" w:eastAsia="仿宋"/>
          <w:sz w:val="28"/>
          <w:szCs w:val="28"/>
        </w:rPr>
        <w:t>报到时间：</w:t>
      </w:r>
      <w:r>
        <w:rPr>
          <w:rFonts w:hint="eastAsia" w:ascii="仿宋" w:hAnsi="仿宋" w:eastAsia="仿宋"/>
          <w:sz w:val="28"/>
          <w:szCs w:val="28"/>
          <w:highlight w:val="none"/>
        </w:rPr>
        <w:t>202</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年12月2</w:t>
      </w:r>
      <w:r>
        <w:rPr>
          <w:rFonts w:hint="eastAsia" w:ascii="仿宋" w:hAnsi="仿宋" w:eastAsia="仿宋"/>
          <w:sz w:val="28"/>
          <w:szCs w:val="28"/>
          <w:highlight w:val="none"/>
          <w:lang w:val="en-US" w:eastAsia="zh-CN"/>
        </w:rPr>
        <w:t>6</w:t>
      </w:r>
      <w:r>
        <w:rPr>
          <w:rFonts w:hint="eastAsia" w:ascii="仿宋" w:hAnsi="仿宋" w:eastAsia="仿宋"/>
          <w:sz w:val="28"/>
          <w:szCs w:val="28"/>
          <w:highlight w:val="none"/>
        </w:rPr>
        <w:t>日 10:00-1</w:t>
      </w:r>
      <w:r>
        <w:rPr>
          <w:rFonts w:hint="eastAsia" w:ascii="仿宋" w:hAnsi="仿宋" w:eastAsia="仿宋"/>
          <w:sz w:val="28"/>
          <w:szCs w:val="28"/>
          <w:highlight w:val="none"/>
          <w:lang w:val="en-US" w:eastAsia="zh-CN"/>
        </w:rPr>
        <w:t>5</w:t>
      </w:r>
      <w:r>
        <w:rPr>
          <w:rFonts w:hint="eastAsia" w:ascii="仿宋" w:hAnsi="仿宋" w:eastAsia="仿宋"/>
          <w:sz w:val="28"/>
          <w:szCs w:val="28"/>
          <w:highlight w:val="none"/>
        </w:rPr>
        <w:t>:00</w:t>
      </w:r>
    </w:p>
    <w:p w14:paraId="43512383">
      <w:pPr>
        <w:spacing w:line="360" w:lineRule="auto"/>
        <w:ind w:firstLine="560" w:firstLineChars="200"/>
        <w:rPr>
          <w:rFonts w:hint="eastAsia" w:ascii="仿宋" w:hAnsi="仿宋" w:eastAsia="仿宋"/>
          <w:sz w:val="28"/>
          <w:szCs w:val="28"/>
          <w:highlight w:val="none"/>
        </w:rPr>
      </w:pPr>
      <w:r>
        <w:rPr>
          <w:rFonts w:hint="eastAsia" w:ascii="仿宋" w:hAnsi="仿宋" w:eastAsia="仿宋"/>
          <w:sz w:val="28"/>
          <w:szCs w:val="28"/>
        </w:rPr>
        <w:t>报到地点：</w:t>
      </w:r>
      <w:r>
        <w:rPr>
          <w:rFonts w:hint="eastAsia" w:ascii="仿宋" w:hAnsi="仿宋" w:eastAsia="仿宋"/>
          <w:sz w:val="28"/>
          <w:szCs w:val="28"/>
          <w:highlight w:val="none"/>
        </w:rPr>
        <w:t>进入大赛群后另行通知</w:t>
      </w:r>
    </w:p>
    <w:p w14:paraId="1ACC3A86">
      <w:pPr>
        <w:spacing w:line="360" w:lineRule="auto"/>
        <w:ind w:firstLine="562" w:firstLineChars="200"/>
        <w:rPr>
          <w:rFonts w:hint="eastAsia" w:ascii="仿宋" w:hAnsi="仿宋" w:eastAsia="仿宋"/>
          <w:b/>
          <w:bCs/>
          <w:sz w:val="28"/>
          <w:szCs w:val="28"/>
        </w:rPr>
      </w:pPr>
      <w:r>
        <w:rPr>
          <w:rFonts w:hint="eastAsia" w:ascii="仿宋" w:hAnsi="仿宋" w:eastAsia="仿宋"/>
          <w:b/>
          <w:bCs/>
          <w:sz w:val="28"/>
          <w:szCs w:val="28"/>
        </w:rPr>
        <w:t>（三）比赛时间、地点</w:t>
      </w:r>
    </w:p>
    <w:p w14:paraId="27EDE9AB">
      <w:pPr>
        <w:spacing w:line="360"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比赛时间：202</w:t>
      </w:r>
      <w:r>
        <w:rPr>
          <w:rFonts w:hint="eastAsia" w:ascii="仿宋" w:hAnsi="仿宋" w:eastAsia="仿宋"/>
          <w:sz w:val="28"/>
          <w:szCs w:val="28"/>
          <w:highlight w:val="none"/>
          <w:lang w:val="en-US" w:eastAsia="zh-CN"/>
        </w:rPr>
        <w:t>5</w:t>
      </w:r>
      <w:bookmarkStart w:id="0" w:name="_GoBack"/>
      <w:bookmarkEnd w:id="0"/>
      <w:r>
        <w:rPr>
          <w:rFonts w:hint="eastAsia" w:ascii="仿宋" w:hAnsi="仿宋" w:eastAsia="仿宋"/>
          <w:sz w:val="28"/>
          <w:szCs w:val="28"/>
          <w:highlight w:val="none"/>
        </w:rPr>
        <w:t>年12月2</w:t>
      </w:r>
      <w:r>
        <w:rPr>
          <w:rFonts w:hint="eastAsia" w:ascii="仿宋" w:hAnsi="仿宋" w:eastAsia="仿宋"/>
          <w:sz w:val="28"/>
          <w:szCs w:val="28"/>
          <w:highlight w:val="none"/>
          <w:lang w:val="en-US" w:eastAsia="zh-CN"/>
        </w:rPr>
        <w:t>7</w:t>
      </w:r>
      <w:r>
        <w:rPr>
          <w:rFonts w:hint="eastAsia" w:ascii="仿宋" w:hAnsi="仿宋" w:eastAsia="仿宋"/>
          <w:sz w:val="28"/>
          <w:szCs w:val="28"/>
          <w:highlight w:val="none"/>
        </w:rPr>
        <w:t>日</w:t>
      </w:r>
    </w:p>
    <w:p w14:paraId="6D2A076E">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比赛地点：邯郸职业技术学院</w:t>
      </w:r>
    </w:p>
    <w:p w14:paraId="006BFDA7">
      <w:pPr>
        <w:spacing w:line="360" w:lineRule="auto"/>
        <w:ind w:firstLine="560" w:firstLineChars="200"/>
        <w:rPr>
          <w:rFonts w:hint="eastAsia" w:ascii="黑体" w:hAnsi="黑体" w:eastAsia="黑体"/>
          <w:sz w:val="28"/>
          <w:szCs w:val="28"/>
        </w:rPr>
      </w:pPr>
      <w:r>
        <w:rPr>
          <w:rFonts w:hint="eastAsia" w:ascii="黑体" w:hAnsi="黑体" w:eastAsia="黑体"/>
          <w:sz w:val="28"/>
          <w:szCs w:val="28"/>
        </w:rPr>
        <w:t>三、比赛内容与规程</w:t>
      </w:r>
    </w:p>
    <w:p w14:paraId="49EE985B">
      <w:pPr>
        <w:spacing w:line="360" w:lineRule="auto"/>
        <w:ind w:firstLine="562" w:firstLineChars="200"/>
        <w:rPr>
          <w:rFonts w:hint="eastAsia" w:ascii="仿宋" w:hAnsi="仿宋" w:eastAsia="仿宋"/>
          <w:b/>
          <w:bCs/>
          <w:sz w:val="28"/>
          <w:szCs w:val="28"/>
        </w:rPr>
      </w:pPr>
      <w:r>
        <w:rPr>
          <w:rFonts w:hint="eastAsia" w:ascii="仿宋" w:hAnsi="仿宋" w:eastAsia="仿宋"/>
          <w:b/>
          <w:bCs/>
          <w:sz w:val="28"/>
          <w:szCs w:val="28"/>
        </w:rPr>
        <w:t>（一）比赛内容</w:t>
      </w:r>
    </w:p>
    <w:p w14:paraId="14723021">
      <w:pPr>
        <w:spacing w:line="360" w:lineRule="auto"/>
        <w:ind w:firstLine="560" w:firstLineChars="200"/>
        <w:rPr>
          <w:ins w:id="1" w:author="shi Hang" w:date="2025-12-09T21:17:00Z"/>
          <w:rFonts w:ascii="仿宋" w:hAnsi="仿宋" w:eastAsia="仿宋"/>
          <w:sz w:val="28"/>
          <w:szCs w:val="28"/>
        </w:rPr>
      </w:pPr>
      <w:r>
        <w:rPr>
          <w:rFonts w:hint="eastAsia" w:ascii="仿宋" w:hAnsi="仿宋" w:eastAsia="仿宋"/>
          <w:sz w:val="28"/>
          <w:szCs w:val="28"/>
        </w:rPr>
        <w:t>赛项分为技能比拼和展示汇报两个环节，以工业软件开发技术为核心内容和工作基础，重点考查参赛选手综合运用工业软件开发相关技术解决实际问题的能力。具体包括：</w:t>
      </w:r>
    </w:p>
    <w:p w14:paraId="69E497B3">
      <w:pPr>
        <w:pStyle w:val="30"/>
        <w:numPr>
          <w:ilvl w:val="0"/>
          <w:numId w:val="0"/>
        </w:numPr>
        <w:spacing w:line="360" w:lineRule="auto"/>
        <w:ind w:leftChars="200"/>
        <w:rPr>
          <w:rFonts w:ascii="仿宋" w:hAnsi="仿宋" w:eastAsia="仿宋"/>
          <w:sz w:val="28"/>
          <w:szCs w:val="28"/>
        </w:rPr>
      </w:pPr>
      <w:r>
        <w:rPr>
          <w:rFonts w:hint="eastAsia" w:ascii="仿宋" w:hAnsi="仿宋" w:eastAsia="仿宋"/>
          <w:sz w:val="28"/>
          <w:szCs w:val="28"/>
          <w:lang w:val="en-US" w:eastAsia="zh-CN"/>
        </w:rPr>
        <w:t>1.</w:t>
      </w:r>
      <w:r>
        <w:rPr>
          <w:rFonts w:hint="eastAsia" w:ascii="仿宋" w:hAnsi="仿宋" w:eastAsia="仿宋"/>
          <w:sz w:val="28"/>
          <w:szCs w:val="28"/>
        </w:rPr>
        <w:t>利用数据中台实现数据看板的全流程开发，包括项目创建、数据采集、ETL数据预处理、数仓建模指标分析、指标离线开发、数据结果可视化展示，完成整个数据分析流程及相关技术。</w:t>
      </w:r>
    </w:p>
    <w:p w14:paraId="66FFAD29">
      <w:pPr>
        <w:pStyle w:val="30"/>
        <w:numPr>
          <w:ilvl w:val="0"/>
          <w:numId w:val="0"/>
        </w:numPr>
        <w:spacing w:line="360" w:lineRule="auto"/>
        <w:ind w:leftChars="200"/>
        <w:rPr>
          <w:rFonts w:hint="eastAsia"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针对工业APP相关的业务模块化设计、工作流程应用设计、业务流程应用设计、报表分析应用设计等可视化开发及平台开发、运行环境的维护及分析等相关工作，并能根据工业APP业务场景的开发需求，实现APP模块的完整交互效果。</w:t>
      </w:r>
    </w:p>
    <w:p w14:paraId="22913852">
      <w:pPr>
        <w:spacing w:line="360" w:lineRule="auto"/>
        <w:ind w:firstLine="562" w:firstLineChars="200"/>
        <w:rPr>
          <w:rFonts w:hint="eastAsia" w:ascii="仿宋" w:hAnsi="仿宋" w:eastAsia="仿宋"/>
          <w:b/>
          <w:bCs/>
          <w:sz w:val="28"/>
          <w:szCs w:val="28"/>
        </w:rPr>
      </w:pPr>
      <w:r>
        <w:rPr>
          <w:rFonts w:hint="eastAsia" w:ascii="仿宋" w:hAnsi="仿宋" w:eastAsia="仿宋"/>
          <w:b/>
          <w:bCs/>
          <w:sz w:val="28"/>
          <w:szCs w:val="28"/>
        </w:rPr>
        <w:t>（二）比赛规程</w:t>
      </w:r>
    </w:p>
    <w:p w14:paraId="76547ECB">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详见《2026年河北省职业院校技能大赛工业软件开发技术赛项规程》（附件1）。</w:t>
      </w:r>
    </w:p>
    <w:p w14:paraId="7AA47121">
      <w:pPr>
        <w:spacing w:line="360" w:lineRule="auto"/>
        <w:ind w:firstLine="560" w:firstLineChars="200"/>
        <w:rPr>
          <w:rFonts w:hint="eastAsia" w:ascii="黑体" w:hAnsi="黑体" w:eastAsia="黑体"/>
          <w:sz w:val="28"/>
          <w:szCs w:val="28"/>
        </w:rPr>
      </w:pPr>
      <w:r>
        <w:rPr>
          <w:rFonts w:hint="eastAsia" w:ascii="黑体" w:hAnsi="黑体" w:eastAsia="黑体"/>
          <w:sz w:val="28"/>
          <w:szCs w:val="28"/>
        </w:rPr>
        <w:t>四、参赛对象与组队要求</w:t>
      </w:r>
    </w:p>
    <w:p w14:paraId="11950257">
      <w:pPr>
        <w:spacing w:line="360" w:lineRule="auto"/>
        <w:ind w:firstLine="562" w:firstLineChars="200"/>
        <w:rPr>
          <w:rFonts w:hint="eastAsia" w:ascii="仿宋" w:hAnsi="仿宋" w:eastAsia="仿宋"/>
          <w:b/>
          <w:bCs/>
          <w:sz w:val="28"/>
          <w:szCs w:val="28"/>
        </w:rPr>
      </w:pPr>
      <w:r>
        <w:rPr>
          <w:rFonts w:hint="eastAsia" w:ascii="仿宋" w:hAnsi="仿宋" w:eastAsia="仿宋"/>
          <w:b/>
          <w:bCs/>
          <w:sz w:val="28"/>
          <w:szCs w:val="28"/>
        </w:rPr>
        <w:t>（一）参赛对象</w:t>
      </w:r>
    </w:p>
    <w:p w14:paraId="1C87871E">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学生选手须为河北省高等职业学校专科、高等职业学校本科全日制在籍学生（以报名时的学籍信息为准）或五年制高职四、五年级学生。</w:t>
      </w:r>
    </w:p>
    <w:p w14:paraId="165756A1">
      <w:pPr>
        <w:spacing w:line="360" w:lineRule="auto"/>
        <w:ind w:firstLine="562" w:firstLineChars="200"/>
        <w:rPr>
          <w:rFonts w:hint="eastAsia" w:ascii="仿宋" w:hAnsi="仿宋" w:eastAsia="仿宋"/>
          <w:b/>
          <w:bCs/>
          <w:sz w:val="28"/>
          <w:szCs w:val="28"/>
        </w:rPr>
      </w:pPr>
      <w:r>
        <w:rPr>
          <w:rFonts w:hint="eastAsia" w:ascii="仿宋" w:hAnsi="仿宋" w:eastAsia="仿宋"/>
          <w:b/>
          <w:bCs/>
          <w:sz w:val="28"/>
          <w:szCs w:val="28"/>
        </w:rPr>
        <w:t>（二）参赛队要求</w:t>
      </w:r>
    </w:p>
    <w:p w14:paraId="2FA311F7">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1.本赛项为团体赛，每所学校参赛队不得超过2个；</w:t>
      </w:r>
    </w:p>
    <w:p w14:paraId="1DF50268">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2.每个参赛队由2名选手和2名指导教师组成（指导教师须为本校专任教师），报名获得确认后不得随意更换。</w:t>
      </w:r>
    </w:p>
    <w:p w14:paraId="5B6A02CE">
      <w:pPr>
        <w:spacing w:line="360" w:lineRule="auto"/>
        <w:ind w:firstLine="560" w:firstLineChars="200"/>
        <w:rPr>
          <w:rFonts w:hint="eastAsia" w:ascii="黑体" w:hAnsi="黑体" w:eastAsia="黑体"/>
          <w:sz w:val="28"/>
          <w:szCs w:val="28"/>
        </w:rPr>
      </w:pPr>
      <w:r>
        <w:rPr>
          <w:rFonts w:hint="eastAsia" w:ascii="黑体" w:hAnsi="黑体" w:eastAsia="黑体"/>
          <w:sz w:val="28"/>
          <w:szCs w:val="28"/>
        </w:rPr>
        <w:t>五、参赛须知</w:t>
      </w:r>
    </w:p>
    <w:p w14:paraId="0CFA8D6E">
      <w:pPr>
        <w:wordWrap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（一）参赛院校请于</w:t>
      </w:r>
      <w:r>
        <w:rPr>
          <w:rFonts w:hint="eastAsia" w:ascii="仿宋" w:hAnsi="仿宋" w:eastAsia="仿宋"/>
          <w:sz w:val="28"/>
          <w:szCs w:val="28"/>
          <w:highlight w:val="none"/>
        </w:rPr>
        <w:t>2025年12月</w:t>
      </w:r>
      <w:r>
        <w:rPr>
          <w:rFonts w:hint="eastAsia" w:ascii="仿宋" w:hAnsi="仿宋" w:eastAsia="仿宋"/>
          <w:sz w:val="28"/>
          <w:szCs w:val="28"/>
          <w:highlight w:val="none"/>
          <w:lang w:val="en-US" w:eastAsia="zh-CN"/>
        </w:rPr>
        <w:t>22</w:t>
      </w:r>
      <w:r>
        <w:rPr>
          <w:rFonts w:hint="eastAsia" w:ascii="仿宋" w:hAnsi="仿宋" w:eastAsia="仿宋"/>
          <w:sz w:val="28"/>
          <w:szCs w:val="28"/>
          <w:highlight w:val="none"/>
        </w:rPr>
        <w:t>日中午12：00时</w:t>
      </w:r>
      <w:r>
        <w:rPr>
          <w:rFonts w:hint="eastAsia" w:ascii="仿宋" w:hAnsi="仿宋" w:eastAsia="仿宋"/>
          <w:sz w:val="28"/>
          <w:szCs w:val="28"/>
        </w:rPr>
        <w:t>前在“河北省职业院校技能大赛管理平台”（http://hbszjs.hebtu.edu.cn/jnds）上完成报名。各队须认真核实参赛选手姓名（必须与本人身份证一致），此信息将作为赛场考务安排、成绩公布、证书发放的依据。报名两队参加时，请标注出XX学校1队、XX学校2队。信息一经上报，不得更改。如因学校上报信息不准，报名学校自行承担其带来的一切后果。</w:t>
      </w:r>
    </w:p>
    <w:p w14:paraId="03105A5B">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（二）在报名截止日之前将学生参赛基本信息回执表（附件2）和参赛选手电子照片表（附件3）发到</w:t>
      </w:r>
      <w:r>
        <w:rPr>
          <w:rFonts w:hint="eastAsia" w:ascii="仿宋" w:hAnsi="仿宋" w:eastAsia="仿宋"/>
          <w:sz w:val="28"/>
          <w:szCs w:val="28"/>
          <w:highlight w:val="none"/>
          <w:lang w:val="en-US" w:eastAsia="zh-CN"/>
        </w:rPr>
        <w:t>yang20230529@126.com</w:t>
      </w:r>
      <w:r>
        <w:rPr>
          <w:rFonts w:hint="eastAsia" w:ascii="仿宋" w:hAnsi="仿宋" w:eastAsia="仿宋"/>
          <w:sz w:val="28"/>
          <w:szCs w:val="28"/>
        </w:rPr>
        <w:t>邮箱，纸质版的加盖单位公章，比赛报到时上交大赛组委会。</w:t>
      </w:r>
    </w:p>
    <w:p w14:paraId="2566FAAD">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（三）材料不全或逾期报送将不予受理。报名后，原则上不得更换参赛选手。若比赛现场发现参赛选手与报名表不符，将取消参赛资格。</w:t>
      </w:r>
    </w:p>
    <w:p w14:paraId="7AAB795E">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（四）参赛选手须携带身份证、学生证、参赛证参加比赛，无上述证件者不得参赛。</w:t>
      </w:r>
    </w:p>
    <w:p w14:paraId="1F5BF6AC">
      <w:pPr>
        <w:spacing w:line="360" w:lineRule="auto"/>
        <w:ind w:firstLine="560" w:firstLineChars="200"/>
        <w:rPr>
          <w:rFonts w:hint="eastAsia" w:ascii="仿宋" w:hAnsi="仿宋" w:eastAsia="仿宋"/>
          <w:color w:val="000000" w:themeColor="text1"/>
          <w:sz w:val="28"/>
          <w:szCs w:val="28"/>
          <w14:textFill>
            <w14:solidFill>
              <w14:schemeClr w14:val="tx1"/>
            </w14:solidFill>
          </w14:textFill>
        </w:rPr>
      </w:pPr>
      <w:r>
        <w:rPr>
          <w:rFonts w:hint="eastAsia" w:ascii="仿宋" w:hAnsi="仿宋" w:eastAsia="仿宋"/>
          <w:sz w:val="28"/>
          <w:szCs w:val="28"/>
        </w:rPr>
        <w:t>（五）参赛单位必须为参赛选手上意外伤害保险。</w:t>
      </w:r>
      <w:r>
        <w:rPr>
          <w:rFonts w:hint="eastAsia" w:ascii="仿宋" w:hAnsi="仿宋" w:eastAsia="仿宋"/>
          <w:color w:val="000000" w:themeColor="text1"/>
          <w:sz w:val="28"/>
          <w:szCs w:val="28"/>
          <w14:textFill>
            <w14:solidFill>
              <w14:schemeClr w14:val="tx1"/>
            </w14:solidFill>
          </w14:textFill>
        </w:rPr>
        <w:t>大赛期间发生的医疗费用，由各参赛队自行解决。</w:t>
      </w:r>
    </w:p>
    <w:p w14:paraId="2612F123">
      <w:pPr>
        <w:spacing w:line="360" w:lineRule="auto"/>
        <w:ind w:firstLine="560" w:firstLineChars="200"/>
        <w:rPr>
          <w:rFonts w:hint="eastAsia" w:ascii="黑体" w:hAnsi="黑体" w:eastAsia="黑体"/>
          <w:sz w:val="28"/>
          <w:szCs w:val="28"/>
        </w:rPr>
      </w:pPr>
      <w:r>
        <w:rPr>
          <w:rFonts w:hint="eastAsia" w:ascii="黑体" w:hAnsi="黑体" w:eastAsia="黑体"/>
          <w:sz w:val="28"/>
          <w:szCs w:val="28"/>
        </w:rPr>
        <w:t>六、其他事宜</w:t>
      </w:r>
    </w:p>
    <w:p w14:paraId="3FB99E96">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本次竞赛不收取参赛费用，食宿费、交通费及其他费用自理。</w:t>
      </w:r>
    </w:p>
    <w:p w14:paraId="4F05B649">
      <w:pPr>
        <w:spacing w:line="360" w:lineRule="auto"/>
        <w:ind w:firstLine="560" w:firstLineChars="200"/>
        <w:rPr>
          <w:rFonts w:hint="eastAsia" w:ascii="黑体" w:hAnsi="黑体" w:eastAsia="黑体"/>
          <w:sz w:val="28"/>
          <w:szCs w:val="28"/>
        </w:rPr>
      </w:pPr>
      <w:r>
        <w:rPr>
          <w:rFonts w:hint="eastAsia" w:ascii="黑体" w:hAnsi="黑体" w:eastAsia="黑体"/>
          <w:sz w:val="28"/>
          <w:szCs w:val="28"/>
        </w:rPr>
        <w:t>七、联系方式</w:t>
      </w:r>
    </w:p>
    <w:p w14:paraId="292EE789">
      <w:pPr>
        <w:spacing w:line="360" w:lineRule="auto"/>
        <w:ind w:firstLine="560" w:firstLineChars="200"/>
        <w:rPr>
          <w:rFonts w:hint="default" w:ascii="仿宋" w:hAnsi="仿宋" w:eastAsia="仿宋"/>
          <w:sz w:val="28"/>
          <w:szCs w:val="28"/>
          <w:highlight w:val="none"/>
          <w:lang w:val="en-US" w:eastAsia="zh-CN"/>
        </w:rPr>
      </w:pPr>
      <w:r>
        <w:rPr>
          <w:rFonts w:hint="eastAsia" w:ascii="仿宋" w:hAnsi="仿宋" w:eastAsia="仿宋"/>
          <w:sz w:val="28"/>
          <w:szCs w:val="28"/>
          <w:highlight w:val="none"/>
        </w:rPr>
        <w:t xml:space="preserve">报名联系人： </w:t>
      </w:r>
      <w:r>
        <w:rPr>
          <w:rFonts w:hint="eastAsia" w:ascii="仿宋" w:hAnsi="仿宋" w:eastAsia="仿宋"/>
          <w:sz w:val="28"/>
          <w:szCs w:val="28"/>
          <w:highlight w:val="none"/>
          <w:lang w:val="en-US" w:eastAsia="zh-CN"/>
        </w:rPr>
        <w:t>杨老师18240316512</w:t>
      </w:r>
    </w:p>
    <w:p w14:paraId="07754485">
      <w:pPr>
        <w:spacing w:line="360" w:lineRule="auto"/>
        <w:ind w:firstLine="560" w:firstLineChars="200"/>
        <w:rPr>
          <w:rFonts w:hint="eastAsia" w:ascii="仿宋" w:hAnsi="仿宋" w:eastAsia="仿宋"/>
          <w:sz w:val="28"/>
          <w:szCs w:val="28"/>
          <w:highlight w:val="none"/>
          <w:lang w:val="en-US" w:eastAsia="zh-CN"/>
        </w:rPr>
      </w:pPr>
      <w:r>
        <w:rPr>
          <w:rFonts w:hint="eastAsia" w:ascii="仿宋" w:hAnsi="仿宋" w:eastAsia="仿宋"/>
          <w:sz w:val="28"/>
          <w:szCs w:val="28"/>
          <w:highlight w:val="none"/>
        </w:rPr>
        <w:t>电子邮箱：</w:t>
      </w:r>
      <w:r>
        <w:rPr>
          <w:rFonts w:hint="eastAsia" w:ascii="仿宋" w:hAnsi="仿宋" w:eastAsia="仿宋"/>
          <w:sz w:val="28"/>
          <w:szCs w:val="28"/>
          <w:highlight w:val="none"/>
          <w:lang w:val="en-US" w:eastAsia="zh-CN"/>
        </w:rPr>
        <w:t xml:space="preserve"> yang20230529@126.com</w:t>
      </w:r>
    </w:p>
    <w:p w14:paraId="75F47E23">
      <w:pPr>
        <w:spacing w:line="360" w:lineRule="auto"/>
        <w:jc w:val="center"/>
        <w:rPr>
          <w:rFonts w:hint="default" w:ascii="仿宋" w:hAnsi="仿宋" w:eastAsia="仿宋"/>
          <w:sz w:val="28"/>
          <w:szCs w:val="28"/>
          <w:highlight w:val="none"/>
          <w:lang w:val="en-US" w:eastAsia="zh-CN"/>
        </w:rPr>
      </w:pPr>
      <w:r>
        <w:rPr>
          <w:rFonts w:hint="eastAsia" w:ascii="仿宋" w:hAnsi="仿宋" w:eastAsia="仿宋"/>
          <w:sz w:val="28"/>
          <w:szCs w:val="28"/>
          <w:highlight w:val="none"/>
        </w:rPr>
        <w:t>大赛</w:t>
      </w:r>
      <w:r>
        <w:rPr>
          <w:rFonts w:hint="eastAsia" w:ascii="仿宋" w:hAnsi="仿宋" w:eastAsia="仿宋"/>
          <w:sz w:val="28"/>
          <w:szCs w:val="28"/>
          <w:highlight w:val="none"/>
          <w:lang w:val="en-US" w:eastAsia="zh-CN"/>
        </w:rPr>
        <w:t>QQ</w:t>
      </w:r>
      <w:r>
        <w:rPr>
          <w:rFonts w:hint="eastAsia" w:ascii="仿宋" w:hAnsi="仿宋" w:eastAsia="仿宋"/>
          <w:sz w:val="28"/>
          <w:szCs w:val="28"/>
          <w:highlight w:val="none"/>
        </w:rPr>
        <w:t>群</w:t>
      </w:r>
      <w:r>
        <w:rPr>
          <w:rFonts w:hint="eastAsia" w:ascii="仿宋" w:hAnsi="仿宋" w:eastAsia="仿宋"/>
          <w:sz w:val="28"/>
          <w:szCs w:val="28"/>
          <w:highlight w:val="none"/>
          <w:lang w:val="en-US" w:eastAsia="zh-CN"/>
        </w:rPr>
        <w:t>仅用于大赛通知用</w:t>
      </w:r>
    </w:p>
    <w:p w14:paraId="35549473">
      <w:pPr>
        <w:spacing w:line="360" w:lineRule="auto"/>
        <w:jc w:val="center"/>
        <w:rPr>
          <w:rFonts w:hint="eastAsia" w:ascii="仿宋" w:hAnsi="仿宋" w:eastAsia="仿宋"/>
          <w:sz w:val="28"/>
          <w:szCs w:val="28"/>
          <w:lang w:eastAsia="zh-CN"/>
        </w:rPr>
      </w:pPr>
      <w:ins w:id="2" w:author="嗜睡小老虎" w:date="2025-12-09T23:15:37Z">
        <w:r>
          <w:rPr/>
          <w:drawing>
            <wp:inline distT="0" distB="0" distL="114300" distR="114300">
              <wp:extent cx="2966720" cy="3779520"/>
              <wp:effectExtent l="0" t="0" r="5080" b="1143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2966720" cy="3779520"/>
                      </a:xfrm>
                      <a:prstGeom prst="rect">
                        <a:avLst/>
                      </a:prstGeom>
                      <a:noFill/>
                      <a:ln>
                        <a:noFill/>
                      </a:ln>
                    </pic:spPr>
                  </pic:pic>
                </a:graphicData>
              </a:graphic>
            </wp:inline>
          </w:drawing>
        </w:r>
      </w:ins>
    </w:p>
    <w:p w14:paraId="4CFF6965">
      <w:pPr>
        <w:spacing w:line="360" w:lineRule="auto"/>
        <w:ind w:firstLine="560" w:firstLineChars="200"/>
        <w:rPr>
          <w:rFonts w:hint="eastAsia" w:ascii="仿宋" w:hAnsi="仿宋" w:eastAsia="仿宋"/>
          <w:sz w:val="28"/>
          <w:szCs w:val="28"/>
          <w:highlight w:val="yellow"/>
        </w:rPr>
      </w:pPr>
    </w:p>
    <w:p w14:paraId="041F296C">
      <w:pPr>
        <w:spacing w:line="360" w:lineRule="auto"/>
        <w:ind w:firstLine="560" w:firstLineChars="200"/>
        <w:rPr>
          <w:rFonts w:hint="eastAsia" w:ascii="仿宋" w:hAnsi="仿宋" w:eastAsia="仿宋"/>
          <w:sz w:val="28"/>
          <w:szCs w:val="28"/>
          <w:highlight w:val="yellow"/>
        </w:rPr>
      </w:pPr>
    </w:p>
    <w:p w14:paraId="12CBE458">
      <w:pPr>
        <w:spacing w:line="360" w:lineRule="auto"/>
        <w:ind w:firstLine="560" w:firstLineChars="200"/>
        <w:rPr>
          <w:rFonts w:hint="eastAsia" w:ascii="仿宋" w:hAnsi="仿宋" w:eastAsia="仿宋"/>
          <w:sz w:val="28"/>
          <w:szCs w:val="28"/>
          <w:highlight w:val="yellow"/>
        </w:rPr>
      </w:pPr>
    </w:p>
    <w:p w14:paraId="32398FB9">
      <w:pPr>
        <w:spacing w:line="360" w:lineRule="auto"/>
        <w:ind w:firstLine="560" w:firstLineChars="200"/>
        <w:rPr>
          <w:rFonts w:hint="eastAsia" w:ascii="仿宋" w:hAnsi="仿宋" w:eastAsia="仿宋"/>
          <w:sz w:val="28"/>
          <w:szCs w:val="28"/>
          <w:highlight w:val="yellow"/>
        </w:rPr>
      </w:pPr>
    </w:p>
    <w:p w14:paraId="1BDB5D9F">
      <w:pPr>
        <w:spacing w:line="360" w:lineRule="auto"/>
        <w:ind w:firstLine="560" w:firstLineChars="200"/>
        <w:rPr>
          <w:rFonts w:hint="eastAsia" w:ascii="仿宋" w:hAnsi="仿宋" w:eastAsia="仿宋"/>
          <w:sz w:val="28"/>
          <w:szCs w:val="28"/>
          <w:highlight w:val="yellow"/>
        </w:rPr>
      </w:pPr>
    </w:p>
    <w:p w14:paraId="1CB99E43">
      <w:pPr>
        <w:spacing w:line="360" w:lineRule="auto"/>
        <w:ind w:firstLine="560" w:firstLineChars="200"/>
        <w:rPr>
          <w:rFonts w:hint="eastAsia" w:ascii="仿宋" w:hAnsi="仿宋" w:eastAsia="仿宋"/>
          <w:sz w:val="28"/>
          <w:szCs w:val="28"/>
          <w:highlight w:val="yellow"/>
        </w:rPr>
      </w:pPr>
    </w:p>
    <w:p w14:paraId="4C8C52D6">
      <w:pPr>
        <w:spacing w:line="360" w:lineRule="auto"/>
        <w:ind w:firstLine="560" w:firstLineChars="200"/>
        <w:rPr>
          <w:rFonts w:hint="eastAsia" w:ascii="仿宋" w:hAnsi="仿宋" w:eastAsia="仿宋"/>
          <w:sz w:val="28"/>
          <w:szCs w:val="28"/>
          <w:highlight w:val="yellow"/>
        </w:rPr>
      </w:pPr>
    </w:p>
    <w:p w14:paraId="092C02DA">
      <w:pPr>
        <w:spacing w:line="360" w:lineRule="auto"/>
        <w:ind w:firstLine="560" w:firstLineChars="200"/>
        <w:rPr>
          <w:rFonts w:hint="eastAsia" w:ascii="仿宋" w:hAnsi="仿宋" w:eastAsia="仿宋"/>
          <w:sz w:val="28"/>
          <w:szCs w:val="28"/>
          <w:highlight w:val="yellow"/>
        </w:rPr>
      </w:pPr>
    </w:p>
    <w:p w14:paraId="650FD34D">
      <w:pPr>
        <w:spacing w:line="360" w:lineRule="auto"/>
        <w:ind w:firstLine="560" w:firstLineChars="200"/>
        <w:rPr>
          <w:rFonts w:hint="eastAsia" w:ascii="仿宋" w:hAnsi="仿宋" w:eastAsia="仿宋"/>
          <w:sz w:val="28"/>
          <w:szCs w:val="28"/>
          <w:highlight w:val="yellow"/>
        </w:rPr>
      </w:pPr>
    </w:p>
    <w:p w14:paraId="530C253B">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附件</w:t>
      </w:r>
    </w:p>
    <w:p w14:paraId="25834F2F">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附件1：“工业软件开发技术”赛项规程</w:t>
      </w:r>
    </w:p>
    <w:p w14:paraId="21C26C87">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附件2：“工业软件开发技术”赛项基本信息回执</w:t>
      </w:r>
    </w:p>
    <w:p w14:paraId="2D4CAAF8">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附件3：“工业软件开发技术”赛项选手电子照片</w:t>
      </w:r>
    </w:p>
    <w:p w14:paraId="491960C9">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附件4：“工业软件开发技术”样题</w:t>
      </w:r>
    </w:p>
    <w:p w14:paraId="7756697A">
      <w:pPr>
        <w:spacing w:line="360" w:lineRule="auto"/>
        <w:ind w:firstLine="560" w:firstLineChars="200"/>
        <w:rPr>
          <w:rFonts w:hint="eastAsia" w:ascii="仿宋" w:hAnsi="仿宋" w:eastAsia="仿宋"/>
          <w:sz w:val="28"/>
          <w:szCs w:val="28"/>
        </w:rPr>
      </w:pPr>
    </w:p>
    <w:p w14:paraId="13FA25BE">
      <w:pPr>
        <w:spacing w:line="360" w:lineRule="auto"/>
        <w:ind w:firstLine="560" w:firstLineChars="200"/>
        <w:rPr>
          <w:rFonts w:hint="eastAsia" w:ascii="仿宋" w:hAnsi="仿宋" w:eastAsia="仿宋"/>
          <w:sz w:val="28"/>
          <w:szCs w:val="28"/>
        </w:rPr>
      </w:pPr>
    </w:p>
    <w:p w14:paraId="1018295C">
      <w:pPr>
        <w:spacing w:line="360" w:lineRule="auto"/>
        <w:ind w:firstLine="560" w:firstLineChars="200"/>
        <w:rPr>
          <w:rFonts w:hint="eastAsia" w:ascii="仿宋" w:hAnsi="仿宋" w:eastAsia="仿宋"/>
          <w:sz w:val="28"/>
          <w:szCs w:val="28"/>
        </w:rPr>
      </w:pPr>
    </w:p>
    <w:p w14:paraId="538F6A9D">
      <w:pPr>
        <w:spacing w:line="360" w:lineRule="auto"/>
        <w:ind w:firstLine="560" w:firstLineChars="200"/>
        <w:jc w:val="right"/>
        <w:rPr>
          <w:rFonts w:hint="eastAsia" w:ascii="仿宋" w:hAnsi="仿宋" w:eastAsia="仿宋"/>
          <w:sz w:val="28"/>
          <w:szCs w:val="28"/>
        </w:rPr>
      </w:pPr>
      <w:r>
        <w:rPr>
          <w:rFonts w:hint="eastAsia" w:ascii="仿宋" w:hAnsi="仿宋" w:eastAsia="仿宋"/>
          <w:sz w:val="28"/>
          <w:szCs w:val="28"/>
        </w:rPr>
        <w:t>河北省新一代信息技术职业教育集团</w:t>
      </w:r>
    </w:p>
    <w:p w14:paraId="5C8A35BA">
      <w:pPr>
        <w:spacing w:line="360" w:lineRule="auto"/>
        <w:ind w:firstLine="560" w:firstLineChars="200"/>
        <w:jc w:val="right"/>
        <w:rPr>
          <w:rFonts w:hint="eastAsia" w:ascii="仿宋" w:hAnsi="仿宋" w:eastAsia="仿宋"/>
          <w:sz w:val="28"/>
          <w:szCs w:val="28"/>
        </w:rPr>
      </w:pPr>
      <w:r>
        <w:rPr>
          <w:rFonts w:hint="eastAsia" w:ascii="仿宋" w:hAnsi="仿宋" w:eastAsia="仿宋"/>
          <w:sz w:val="28"/>
          <w:szCs w:val="28"/>
        </w:rPr>
        <w:t>2025年12月</w:t>
      </w:r>
      <w:r>
        <w:rPr>
          <w:rFonts w:hint="eastAsia" w:ascii="仿宋" w:hAnsi="仿宋" w:eastAsia="仿宋"/>
          <w:sz w:val="28"/>
          <w:szCs w:val="28"/>
          <w:lang w:val="en-US" w:eastAsia="zh-CN"/>
        </w:rPr>
        <w:t>11</w:t>
      </w:r>
      <w:r>
        <w:rPr>
          <w:rFonts w:hint="eastAsia" w:ascii="仿宋" w:hAnsi="仿宋" w:eastAsia="仿宋"/>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hi Hang">
    <w15:presenceInfo w15:providerId="Windows Live" w15:userId="fa0e57a5a96d582e"/>
  </w15:person>
  <w15:person w15:author="嗜睡小老虎">
    <w15:presenceInfo w15:providerId="WPS Office" w15:userId="4805688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37E"/>
    <w:rsid w:val="00057ACE"/>
    <w:rsid w:val="0006100B"/>
    <w:rsid w:val="00063AB0"/>
    <w:rsid w:val="00071128"/>
    <w:rsid w:val="000C0997"/>
    <w:rsid w:val="000C205A"/>
    <w:rsid w:val="000F08AD"/>
    <w:rsid w:val="00142185"/>
    <w:rsid w:val="00191CFC"/>
    <w:rsid w:val="00236357"/>
    <w:rsid w:val="002831D2"/>
    <w:rsid w:val="002D3DF7"/>
    <w:rsid w:val="00360C25"/>
    <w:rsid w:val="003C7339"/>
    <w:rsid w:val="003D7AA1"/>
    <w:rsid w:val="003F2ACD"/>
    <w:rsid w:val="00484221"/>
    <w:rsid w:val="00490AD8"/>
    <w:rsid w:val="004C2108"/>
    <w:rsid w:val="005B5669"/>
    <w:rsid w:val="00632657"/>
    <w:rsid w:val="00664B33"/>
    <w:rsid w:val="006B7F94"/>
    <w:rsid w:val="006C3C4D"/>
    <w:rsid w:val="007028F0"/>
    <w:rsid w:val="0075527B"/>
    <w:rsid w:val="007646EB"/>
    <w:rsid w:val="007706BD"/>
    <w:rsid w:val="007A0356"/>
    <w:rsid w:val="007F33C0"/>
    <w:rsid w:val="00882BC6"/>
    <w:rsid w:val="008C39ED"/>
    <w:rsid w:val="008D3639"/>
    <w:rsid w:val="008E699C"/>
    <w:rsid w:val="00931F05"/>
    <w:rsid w:val="009432E9"/>
    <w:rsid w:val="009D54B1"/>
    <w:rsid w:val="00A523E4"/>
    <w:rsid w:val="00B1114B"/>
    <w:rsid w:val="00B212A1"/>
    <w:rsid w:val="00C0437E"/>
    <w:rsid w:val="00C14B91"/>
    <w:rsid w:val="00C42A1D"/>
    <w:rsid w:val="00C5598D"/>
    <w:rsid w:val="00CA7A43"/>
    <w:rsid w:val="00DA325A"/>
    <w:rsid w:val="00E03A66"/>
    <w:rsid w:val="00E139F5"/>
    <w:rsid w:val="00E3245B"/>
    <w:rsid w:val="00E6380B"/>
    <w:rsid w:val="00E707F3"/>
    <w:rsid w:val="00E9402E"/>
    <w:rsid w:val="00ED2B22"/>
    <w:rsid w:val="00F23446"/>
    <w:rsid w:val="00FC206D"/>
    <w:rsid w:val="00FE2544"/>
    <w:rsid w:val="037B54CB"/>
    <w:rsid w:val="03CC3F79"/>
    <w:rsid w:val="042D4A10"/>
    <w:rsid w:val="04450781"/>
    <w:rsid w:val="056C5A14"/>
    <w:rsid w:val="06257970"/>
    <w:rsid w:val="0708351A"/>
    <w:rsid w:val="076170CE"/>
    <w:rsid w:val="07F97307"/>
    <w:rsid w:val="0869448C"/>
    <w:rsid w:val="08B84ACC"/>
    <w:rsid w:val="09776735"/>
    <w:rsid w:val="0978425B"/>
    <w:rsid w:val="09F4422A"/>
    <w:rsid w:val="0A6353A3"/>
    <w:rsid w:val="0A7A3506"/>
    <w:rsid w:val="0ADB2CF4"/>
    <w:rsid w:val="0BCA5242"/>
    <w:rsid w:val="0C2506CA"/>
    <w:rsid w:val="0C57284E"/>
    <w:rsid w:val="0C595851"/>
    <w:rsid w:val="0C5D60B6"/>
    <w:rsid w:val="0CAC0DEC"/>
    <w:rsid w:val="0CC634A7"/>
    <w:rsid w:val="0D350DE1"/>
    <w:rsid w:val="0DD979BE"/>
    <w:rsid w:val="0E9B2EC6"/>
    <w:rsid w:val="0FF26B15"/>
    <w:rsid w:val="10E02E12"/>
    <w:rsid w:val="114A472F"/>
    <w:rsid w:val="13053004"/>
    <w:rsid w:val="13712447"/>
    <w:rsid w:val="13AB28F5"/>
    <w:rsid w:val="13B32A60"/>
    <w:rsid w:val="13B80076"/>
    <w:rsid w:val="13BA2040"/>
    <w:rsid w:val="14830684"/>
    <w:rsid w:val="16695657"/>
    <w:rsid w:val="181A54FC"/>
    <w:rsid w:val="19792055"/>
    <w:rsid w:val="1A973046"/>
    <w:rsid w:val="1AEB35C0"/>
    <w:rsid w:val="1CA218C3"/>
    <w:rsid w:val="1E6432D4"/>
    <w:rsid w:val="1F925C1F"/>
    <w:rsid w:val="1FD56E18"/>
    <w:rsid w:val="1FD820DF"/>
    <w:rsid w:val="1FDF698A"/>
    <w:rsid w:val="20801F1B"/>
    <w:rsid w:val="212C3E51"/>
    <w:rsid w:val="21AE2AB8"/>
    <w:rsid w:val="21F20BF7"/>
    <w:rsid w:val="22625D7D"/>
    <w:rsid w:val="257A162F"/>
    <w:rsid w:val="27012811"/>
    <w:rsid w:val="270513CC"/>
    <w:rsid w:val="27DD40F7"/>
    <w:rsid w:val="280D0539"/>
    <w:rsid w:val="284E0B51"/>
    <w:rsid w:val="291B6C85"/>
    <w:rsid w:val="2A8D3BB3"/>
    <w:rsid w:val="2AA605F4"/>
    <w:rsid w:val="2AAB4039"/>
    <w:rsid w:val="2BA74800"/>
    <w:rsid w:val="2BC2788C"/>
    <w:rsid w:val="2C1300E8"/>
    <w:rsid w:val="2E027F12"/>
    <w:rsid w:val="2F0F103A"/>
    <w:rsid w:val="2F762E67"/>
    <w:rsid w:val="30AA08EF"/>
    <w:rsid w:val="315216B2"/>
    <w:rsid w:val="316E7B6E"/>
    <w:rsid w:val="31C0661C"/>
    <w:rsid w:val="328F5FEE"/>
    <w:rsid w:val="35123632"/>
    <w:rsid w:val="3647586B"/>
    <w:rsid w:val="37171CF8"/>
    <w:rsid w:val="377D6D5D"/>
    <w:rsid w:val="37B3277F"/>
    <w:rsid w:val="388D2FD0"/>
    <w:rsid w:val="393A4F06"/>
    <w:rsid w:val="3ABB2076"/>
    <w:rsid w:val="3ACD3B57"/>
    <w:rsid w:val="3AE01ADD"/>
    <w:rsid w:val="3C65673D"/>
    <w:rsid w:val="3D363C36"/>
    <w:rsid w:val="3E077380"/>
    <w:rsid w:val="3EF5713D"/>
    <w:rsid w:val="404D19C2"/>
    <w:rsid w:val="405D237C"/>
    <w:rsid w:val="41DB1250"/>
    <w:rsid w:val="4303280C"/>
    <w:rsid w:val="43B81849"/>
    <w:rsid w:val="440B4E92"/>
    <w:rsid w:val="44F7014F"/>
    <w:rsid w:val="44FC39B7"/>
    <w:rsid w:val="45482758"/>
    <w:rsid w:val="456652D4"/>
    <w:rsid w:val="45DD61DA"/>
    <w:rsid w:val="462A6302"/>
    <w:rsid w:val="47413903"/>
    <w:rsid w:val="4812704D"/>
    <w:rsid w:val="496947E1"/>
    <w:rsid w:val="4A001853"/>
    <w:rsid w:val="4B076C12"/>
    <w:rsid w:val="4B616322"/>
    <w:rsid w:val="4C8F5319"/>
    <w:rsid w:val="4CB16E35"/>
    <w:rsid w:val="4DA1334D"/>
    <w:rsid w:val="4E686874"/>
    <w:rsid w:val="4F2C30EB"/>
    <w:rsid w:val="50305F10"/>
    <w:rsid w:val="51EB2DE9"/>
    <w:rsid w:val="5406215C"/>
    <w:rsid w:val="54D45DB6"/>
    <w:rsid w:val="55173EF5"/>
    <w:rsid w:val="56861332"/>
    <w:rsid w:val="58823D7B"/>
    <w:rsid w:val="58F307D5"/>
    <w:rsid w:val="592F5CB1"/>
    <w:rsid w:val="5A767910"/>
    <w:rsid w:val="5B2335F4"/>
    <w:rsid w:val="5BB669AB"/>
    <w:rsid w:val="5C294C3A"/>
    <w:rsid w:val="5E331B66"/>
    <w:rsid w:val="5EFA0B0F"/>
    <w:rsid w:val="5F2D438A"/>
    <w:rsid w:val="5FB94527"/>
    <w:rsid w:val="621912AD"/>
    <w:rsid w:val="62F12229"/>
    <w:rsid w:val="63310C18"/>
    <w:rsid w:val="633F4D43"/>
    <w:rsid w:val="639C03E7"/>
    <w:rsid w:val="643E4FFA"/>
    <w:rsid w:val="651D7306"/>
    <w:rsid w:val="65A45331"/>
    <w:rsid w:val="65B31A18"/>
    <w:rsid w:val="66C11F13"/>
    <w:rsid w:val="66D25ECE"/>
    <w:rsid w:val="67E4235D"/>
    <w:rsid w:val="67F65BEC"/>
    <w:rsid w:val="6861575B"/>
    <w:rsid w:val="68945B31"/>
    <w:rsid w:val="69BA3375"/>
    <w:rsid w:val="6A415844"/>
    <w:rsid w:val="6A9F256B"/>
    <w:rsid w:val="6C67530A"/>
    <w:rsid w:val="6CDE55B2"/>
    <w:rsid w:val="6E8C1058"/>
    <w:rsid w:val="6EB74042"/>
    <w:rsid w:val="6EBF31DC"/>
    <w:rsid w:val="6EDF562C"/>
    <w:rsid w:val="6F3F60CB"/>
    <w:rsid w:val="6F4D0B00"/>
    <w:rsid w:val="6F8C57B4"/>
    <w:rsid w:val="70381498"/>
    <w:rsid w:val="70BF3967"/>
    <w:rsid w:val="71476A64"/>
    <w:rsid w:val="7164006A"/>
    <w:rsid w:val="71900FDF"/>
    <w:rsid w:val="71B903B6"/>
    <w:rsid w:val="71CA25C3"/>
    <w:rsid w:val="71D93C6B"/>
    <w:rsid w:val="72646574"/>
    <w:rsid w:val="728A3B01"/>
    <w:rsid w:val="72A5093A"/>
    <w:rsid w:val="72F71196"/>
    <w:rsid w:val="74624D35"/>
    <w:rsid w:val="748922C2"/>
    <w:rsid w:val="75F55420"/>
    <w:rsid w:val="762322A2"/>
    <w:rsid w:val="768C7E47"/>
    <w:rsid w:val="779A47E6"/>
    <w:rsid w:val="78EA52F9"/>
    <w:rsid w:val="7BEB172F"/>
    <w:rsid w:val="7C6158D2"/>
    <w:rsid w:val="7CAB4D9F"/>
    <w:rsid w:val="7CE51BC3"/>
    <w:rsid w:val="7CFB7AD5"/>
    <w:rsid w:val="7DD30A52"/>
    <w:rsid w:val="7E1F5A45"/>
    <w:rsid w:val="7F4C46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1"/>
      <w:szCs w:val="22"/>
      <w:lang w:val="en-US" w:eastAsia="zh-CN" w:bidi="ar-SA"/>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asciiTheme="minorHAnsi" w:hAnsiTheme="minorHAnsi" w:eastAsiaTheme="minorEastAsia"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asciiTheme="minorHAnsi" w:hAnsiTheme="minorHAnsi" w:eastAsiaTheme="minorEastAsia" w:cstheme="majorBidi"/>
      <w:color w:val="104862" w:themeColor="accent1" w:themeShade="BF"/>
      <w:sz w:val="24"/>
      <w:szCs w:val="24"/>
    </w:rPr>
  </w:style>
  <w:style w:type="paragraph" w:styleId="7">
    <w:name w:val="heading 6"/>
    <w:basedOn w:val="1"/>
    <w:next w:val="1"/>
    <w:link w:val="22"/>
    <w:semiHidden/>
    <w:unhideWhenUsed/>
    <w:qFormat/>
    <w:uiPriority w:val="9"/>
    <w:pPr>
      <w:keepNext/>
      <w:keepLines/>
      <w:spacing w:before="40"/>
      <w:outlineLvl w:val="5"/>
    </w:pPr>
    <w:rPr>
      <w:rFonts w:asciiTheme="minorHAnsi" w:hAnsiTheme="minorHAnsi" w:eastAsiaTheme="minorEastAsia" w:cstheme="majorBidi"/>
      <w:b/>
      <w:bCs/>
      <w:color w:val="104862" w:themeColor="accent1" w:themeShade="BF"/>
    </w:rPr>
  </w:style>
  <w:style w:type="paragraph" w:styleId="8">
    <w:name w:val="heading 7"/>
    <w:basedOn w:val="1"/>
    <w:next w:val="1"/>
    <w:link w:val="23"/>
    <w:semiHidden/>
    <w:unhideWhenUsed/>
    <w:qFormat/>
    <w:uiPriority w:val="9"/>
    <w:pPr>
      <w:keepNext/>
      <w:keepLines/>
      <w:spacing w:before="40"/>
      <w:outlineLvl w:val="6"/>
    </w:pPr>
    <w:rPr>
      <w:rFonts w:asciiTheme="minorHAnsi" w:hAnsiTheme="minorHAnsi" w:eastAsiaTheme="minorEastAsia"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asciiTheme="minorHAnsi" w:hAnsiTheme="minorHAnsi" w:eastAsiaTheme="minorEastAsia"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asciiTheme="minorHAnsi" w:hAnsiTheme="minorHAnsi"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jc w:val="left"/>
    </w:pPr>
    <w:rPr>
      <w:sz w:val="18"/>
      <w:szCs w:val="18"/>
    </w:rPr>
  </w:style>
  <w:style w:type="paragraph" w:styleId="12">
    <w:name w:val="header"/>
    <w:basedOn w:val="1"/>
    <w:link w:val="35"/>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asciiTheme="minorHAnsi" w:hAnsiTheme="minorHAnsi" w:eastAsiaTheme="minorEastAsia" w:cstheme="majorBidi"/>
      <w:color w:val="104862" w:themeColor="accent1" w:themeShade="BF"/>
      <w:sz w:val="28"/>
      <w:szCs w:val="28"/>
    </w:rPr>
  </w:style>
  <w:style w:type="character" w:customStyle="1" w:styleId="21">
    <w:name w:val="标题 5 字符"/>
    <w:basedOn w:val="16"/>
    <w:link w:val="6"/>
    <w:semiHidden/>
    <w:qFormat/>
    <w:uiPriority w:val="9"/>
    <w:rPr>
      <w:rFonts w:asciiTheme="minorHAnsi" w:hAnsiTheme="minorHAnsi" w:eastAsiaTheme="minorEastAsia" w:cstheme="majorBidi"/>
      <w:color w:val="104862" w:themeColor="accent1" w:themeShade="BF"/>
      <w:sz w:val="24"/>
      <w:szCs w:val="24"/>
    </w:rPr>
  </w:style>
  <w:style w:type="character" w:customStyle="1" w:styleId="22">
    <w:name w:val="标题 6 字符"/>
    <w:basedOn w:val="16"/>
    <w:link w:val="7"/>
    <w:semiHidden/>
    <w:qFormat/>
    <w:uiPriority w:val="9"/>
    <w:rPr>
      <w:rFonts w:asciiTheme="minorHAnsi" w:hAnsiTheme="minorHAnsi" w:eastAsiaTheme="minorEastAsia" w:cstheme="majorBidi"/>
      <w:b/>
      <w:bCs/>
      <w:color w:val="104862" w:themeColor="accent1" w:themeShade="BF"/>
    </w:rPr>
  </w:style>
  <w:style w:type="character" w:customStyle="1" w:styleId="23">
    <w:name w:val="标题 7 字符"/>
    <w:basedOn w:val="16"/>
    <w:link w:val="8"/>
    <w:semiHidden/>
    <w:qFormat/>
    <w:uiPriority w:val="9"/>
    <w:rPr>
      <w:rFonts w:asciiTheme="minorHAnsi" w:hAnsiTheme="minorHAnsi" w:eastAsiaTheme="minorEastAsia"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asciiTheme="minorHAnsi" w:hAnsiTheme="minorHAnsi" w:eastAsiaTheme="minorEastAsia"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asciiTheme="minorHAnsi" w:hAnsiTheme="minorHAnsi"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明显强调1"/>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明显参考1"/>
    <w:basedOn w:val="16"/>
    <w:qFormat/>
    <w:uiPriority w:val="32"/>
    <w:rPr>
      <w:b/>
      <w:bCs/>
      <w:smallCaps/>
      <w:color w:val="104862"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qFormat/>
    <w:uiPriority w:val="99"/>
    <w:rPr>
      <w:sz w:val="18"/>
      <w:szCs w:val="18"/>
    </w:rPr>
  </w:style>
  <w:style w:type="paragraph" w:customStyle="1" w:styleId="37">
    <w:name w:val="Revision"/>
    <w:hidden/>
    <w:unhideWhenUsed/>
    <w:qFormat/>
    <w:uiPriority w:val="99"/>
    <w:rPr>
      <w:rFonts w:ascii="Times New Roman" w:hAnsi="Times New Roman" w:eastAsia="宋体"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1329</Words>
  <Characters>1479</Characters>
  <Lines>52</Lines>
  <Paragraphs>54</Paragraphs>
  <TotalTime>8</TotalTime>
  <ScaleCrop>false</ScaleCrop>
  <LinksUpToDate>false</LinksUpToDate>
  <CharactersWithSpaces>1482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2025-11-22T01:26:00Z</dcterms:created>
  <dc:creator>yuhui qin</dc:creator>
  <cp:lastModifiedBy>嗜睡小老虎</cp:lastModifiedBy>
  <dcterms:modified xsi:type="dcterms:W3CDTF">2025-12-11T01:00:32Z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eyJoZGlkIjoiNTMyZjcyMjVlYjBiYjBiYjcyOGUwOTQ1ZmVjY2YxNGMiLCJ1c2VySWQiOiI2OTE1NDQzMDAifQ==</vt:lpwstr>
  </property>
  <property fmtid="{D5CDD505-2E9C-101B-9397-08002B2CF9AE}" pid="3" name="KSOProductBuildVer">
    <vt:lpwstr>2052-12.1.0.24034</vt:lpwstr>
  </property>
  <property fmtid="{D5CDD505-2E9C-101B-9397-08002B2CF9AE}" pid="4" name="ICV">
    <vt:lpwstr>C3EEA338E5AC4E5295C5AD8497741782_12</vt:lpwstr>
  </property>
</Properties>
</file>